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C853F" w14:textId="77777777" w:rsidR="006A5662" w:rsidRPr="006A5662" w:rsidRDefault="006A5662" w:rsidP="006A5662">
      <w:pPr>
        <w:widowControl w:val="0"/>
        <w:tabs>
          <w:tab w:val="left" w:pos="3982"/>
          <w:tab w:val="center" w:pos="5421"/>
        </w:tabs>
        <w:autoSpaceDE w:val="0"/>
        <w:autoSpaceDN w:val="0"/>
        <w:spacing w:after="120" w:line="360" w:lineRule="auto"/>
        <w:ind w:left="234" w:right="251"/>
        <w:rPr>
          <w:rFonts w:ascii="Times New Roman" w:eastAsia="Times New Roman" w:hAnsi="Times New Roman" w:cs="Times New Roman"/>
          <w:bCs/>
          <w:iCs/>
          <w:sz w:val="24"/>
          <w:szCs w:val="24"/>
          <w:lang w:val="en-GB"/>
        </w:rPr>
      </w:pPr>
    </w:p>
    <w:p w14:paraId="199E68F4" w14:textId="7F19AE30" w:rsidR="005518CA" w:rsidRPr="005518CA" w:rsidRDefault="005518CA" w:rsidP="009F34B9">
      <w:pPr>
        <w:widowControl w:val="0"/>
        <w:autoSpaceDE w:val="0"/>
        <w:autoSpaceDN w:val="0"/>
        <w:spacing w:before="120" w:after="0" w:line="240" w:lineRule="auto"/>
        <w:jc w:val="center"/>
        <w:rPr>
          <w:ins w:id="0" w:author="SECRETARIAT (FG)" w:date="2026-02-14T08:03:00Z" w16du:dateUtc="2026-02-14T04:03:00Z"/>
          <w:rFonts w:ascii="Times New Roman Bold" w:eastAsia="Times New Roman" w:hAnsi="Times New Roman Bold" w:cs="Times New Roman"/>
          <w:b/>
          <w:bCs/>
          <w:caps/>
          <w:w w:val="105"/>
          <w:sz w:val="26"/>
          <w:szCs w:val="26"/>
          <w:lang w:bidi="en-US"/>
        </w:rPr>
      </w:pPr>
      <w:ins w:id="1" w:author="SECRETARIAT (FG)" w:date="2026-02-14T08:03:00Z" w16du:dateUtc="2026-02-14T04:03:00Z">
        <w:r w:rsidRPr="005518CA">
          <w:rPr>
            <w:b/>
            <w:bCs/>
            <w:sz w:val="32"/>
            <w:szCs w:val="32"/>
            <w:lang w:val="en-GB"/>
          </w:rPr>
          <w:t>ENDORSED BY WPICMM09</w:t>
        </w:r>
      </w:ins>
    </w:p>
    <w:p w14:paraId="2821CE99" w14:textId="77777777" w:rsidR="005518CA" w:rsidRDefault="005518CA" w:rsidP="009F34B9">
      <w:pPr>
        <w:widowControl w:val="0"/>
        <w:autoSpaceDE w:val="0"/>
        <w:autoSpaceDN w:val="0"/>
        <w:spacing w:before="120" w:after="0" w:line="240" w:lineRule="auto"/>
        <w:jc w:val="center"/>
        <w:rPr>
          <w:ins w:id="2" w:author="SECRETARIAT (FG)" w:date="2026-02-14T08:03:00Z" w16du:dateUtc="2026-02-14T04:03:00Z"/>
          <w:rFonts w:ascii="Times New Roman Bold" w:eastAsia="Times New Roman" w:hAnsi="Times New Roman Bold" w:cs="Times New Roman"/>
          <w:b/>
          <w:caps/>
          <w:w w:val="105"/>
          <w:sz w:val="26"/>
          <w:szCs w:val="26"/>
          <w:lang w:bidi="en-US"/>
        </w:rPr>
      </w:pPr>
    </w:p>
    <w:p w14:paraId="473B3352" w14:textId="617D89F1" w:rsidR="00C61827" w:rsidRPr="00487729" w:rsidRDefault="00C61827" w:rsidP="009F34B9">
      <w:pPr>
        <w:widowControl w:val="0"/>
        <w:autoSpaceDE w:val="0"/>
        <w:autoSpaceDN w:val="0"/>
        <w:spacing w:before="120" w:after="0" w:line="240" w:lineRule="auto"/>
        <w:jc w:val="center"/>
        <w:rPr>
          <w:rFonts w:ascii="Times New Roman Bold" w:eastAsia="Times New Roman" w:hAnsi="Times New Roman Bold" w:cs="Times New Roman"/>
          <w:b/>
          <w:caps/>
          <w:w w:val="105"/>
          <w:sz w:val="26"/>
          <w:szCs w:val="26"/>
          <w:lang w:bidi="en-US"/>
        </w:rPr>
      </w:pPr>
      <w:r w:rsidRPr="00487729">
        <w:rPr>
          <w:rFonts w:ascii="Times New Roman Bold" w:eastAsia="Times New Roman" w:hAnsi="Times New Roman Bold" w:cs="Times New Roman"/>
          <w:b/>
          <w:caps/>
          <w:w w:val="105"/>
          <w:sz w:val="26"/>
          <w:szCs w:val="26"/>
          <w:lang w:bidi="en-US"/>
        </w:rPr>
        <w:t xml:space="preserve">RESOLUTION </w:t>
      </w:r>
      <w:del w:id="3" w:author="SECRETARIAT (FG)" w:date="2026-02-12T16:30:00Z" w16du:dateUtc="2026-02-12T12:30:00Z">
        <w:r w:rsidRPr="00487729" w:rsidDel="001029CA">
          <w:rPr>
            <w:rFonts w:ascii="Times New Roman Bold" w:eastAsia="Times New Roman" w:hAnsi="Times New Roman Bold" w:cs="Times New Roman"/>
            <w:b/>
            <w:caps/>
            <w:w w:val="105"/>
            <w:sz w:val="26"/>
            <w:szCs w:val="26"/>
            <w:lang w:bidi="en-US"/>
          </w:rPr>
          <w:delText>25</w:delText>
        </w:r>
      </w:del>
      <w:r w:rsidRPr="00487729">
        <w:rPr>
          <w:rFonts w:ascii="Times New Roman Bold" w:eastAsia="Times New Roman" w:hAnsi="Times New Roman Bold" w:cs="Times New Roman"/>
          <w:b/>
          <w:caps/>
          <w:w w:val="105"/>
          <w:sz w:val="26"/>
          <w:szCs w:val="26"/>
          <w:lang w:bidi="en-US"/>
        </w:rPr>
        <w:t>/</w:t>
      </w:r>
      <w:r w:rsidR="00487729" w:rsidRPr="00487729">
        <w:rPr>
          <w:rFonts w:ascii="Times New Roman Bold" w:eastAsia="Times New Roman" w:hAnsi="Times New Roman Bold" w:cs="Times New Roman"/>
          <w:b/>
          <w:caps/>
          <w:w w:val="105"/>
          <w:sz w:val="26"/>
          <w:szCs w:val="26"/>
          <w:lang w:bidi="en-US"/>
        </w:rPr>
        <w:t>12</w:t>
      </w:r>
    </w:p>
    <w:p w14:paraId="2383AD76" w14:textId="062373F2" w:rsidR="006A5662" w:rsidRPr="00487729" w:rsidRDefault="00487729" w:rsidP="009F34B9">
      <w:pPr>
        <w:widowControl w:val="0"/>
        <w:autoSpaceDE w:val="0"/>
        <w:autoSpaceDN w:val="0"/>
        <w:spacing w:before="120" w:after="0" w:line="240" w:lineRule="auto"/>
        <w:jc w:val="center"/>
        <w:rPr>
          <w:rFonts w:ascii="Times New Roman Bold" w:eastAsia="Times New Roman" w:hAnsi="Times New Roman Bold" w:cs="Times New Roman"/>
          <w:b/>
          <w:caps/>
          <w:lang w:bidi="en-US"/>
        </w:rPr>
      </w:pPr>
      <w:r w:rsidRPr="00487729">
        <w:rPr>
          <w:rFonts w:ascii="Times New Roman Bold" w:eastAsia="Times New Roman" w:hAnsi="Times New Roman Bold" w:cs="Times New Roman"/>
          <w:b/>
          <w:caps/>
          <w:w w:val="105"/>
          <w:sz w:val="26"/>
          <w:szCs w:val="26"/>
          <w:lang w:bidi="en-US"/>
        </w:rPr>
        <w:t>On The Promotion of the Implementation Of IOTC Conservation and Management Measures</w:t>
      </w:r>
    </w:p>
    <w:p w14:paraId="0DA23EDE" w14:textId="77777777" w:rsidR="006A5662" w:rsidRPr="00E65078" w:rsidRDefault="006A5662" w:rsidP="00C61827">
      <w:pPr>
        <w:widowControl w:val="0"/>
        <w:autoSpaceDE w:val="0"/>
        <w:autoSpaceDN w:val="0"/>
        <w:spacing w:before="120" w:after="0" w:line="360" w:lineRule="auto"/>
        <w:jc w:val="both"/>
        <w:rPr>
          <w:rFonts w:ascii="Times New Roman" w:eastAsia="Times New Roman" w:hAnsi="Times New Roman" w:cs="Times New Roman"/>
          <w:b/>
          <w:sz w:val="25"/>
          <w:szCs w:val="21"/>
          <w:lang w:bidi="en-US"/>
        </w:rPr>
      </w:pPr>
    </w:p>
    <w:p w14:paraId="24528A90" w14:textId="77777777" w:rsidR="006A5662" w:rsidRPr="00E65078" w:rsidRDefault="006A5662" w:rsidP="00487729">
      <w:pPr>
        <w:widowControl w:val="0"/>
        <w:autoSpaceDE w:val="0"/>
        <w:autoSpaceDN w:val="0"/>
        <w:spacing w:after="240" w:line="240" w:lineRule="auto"/>
        <w:ind w:left="107"/>
        <w:jc w:val="both"/>
        <w:rPr>
          <w:rFonts w:ascii="Times New Roman" w:eastAsia="Times New Roman" w:hAnsi="Times New Roman" w:cs="Times New Roman"/>
          <w:b/>
          <w:lang w:bidi="en-US"/>
        </w:rPr>
      </w:pPr>
      <w:r w:rsidRPr="00E65078">
        <w:rPr>
          <w:rFonts w:ascii="Times New Roman" w:eastAsia="Times New Roman" w:hAnsi="Times New Roman" w:cs="Times New Roman"/>
          <w:b/>
          <w:w w:val="105"/>
          <w:lang w:bidi="en-US"/>
        </w:rPr>
        <w:t>The Indian Ocean Tuna Commission (IOTC),</w:t>
      </w:r>
    </w:p>
    <w:p w14:paraId="1A2CC6D5" w14:textId="74D45CFB" w:rsidR="006A5662" w:rsidRPr="00E65078" w:rsidRDefault="006A5662" w:rsidP="00487729">
      <w:pPr>
        <w:widowControl w:val="0"/>
        <w:autoSpaceDE w:val="0"/>
        <w:autoSpaceDN w:val="0"/>
        <w:spacing w:after="240" w:line="240" w:lineRule="auto"/>
        <w:ind w:left="107" w:right="141"/>
        <w:jc w:val="both"/>
        <w:rPr>
          <w:rFonts w:ascii="Times New Roman" w:eastAsia="Times New Roman" w:hAnsi="Times New Roman" w:cs="Times New Roman"/>
          <w:w w:val="105"/>
          <w:lang w:val="en-GB" w:bidi="en-US"/>
        </w:rPr>
      </w:pPr>
      <w:r w:rsidRPr="00E65078">
        <w:rPr>
          <w:rFonts w:ascii="Times New Roman" w:eastAsia="Times New Roman" w:hAnsi="Times New Roman" w:cs="Times New Roman"/>
          <w:w w:val="105"/>
          <w:lang w:val="en-GB" w:bidi="en-US"/>
        </w:rPr>
        <w:t>RECALLING that one of the functions of the IOTC, pursuant to Article V(2)(c) IOTC Agreement, is “to adopt, in accordance with Article IX and on the basis of scientific evidence, conservation and management measures, to ensure the conservation of the stocks covered by this Agreement and to promote the objective of their optimum utilization throughout the Area</w:t>
      </w:r>
      <w:proofErr w:type="gramStart"/>
      <w:r w:rsidRPr="00E65078">
        <w:rPr>
          <w:rFonts w:ascii="Times New Roman" w:eastAsia="Times New Roman" w:hAnsi="Times New Roman" w:cs="Times New Roman"/>
          <w:w w:val="105"/>
          <w:lang w:val="en-GB" w:bidi="en-US"/>
        </w:rPr>
        <w:t>”;</w:t>
      </w:r>
      <w:proofErr w:type="gramEnd"/>
    </w:p>
    <w:p w14:paraId="725FBA5F" w14:textId="3A1600DE" w:rsidR="006A5662" w:rsidRPr="00E65078" w:rsidRDefault="006A5662" w:rsidP="00487729">
      <w:pPr>
        <w:widowControl w:val="0"/>
        <w:autoSpaceDE w:val="0"/>
        <w:autoSpaceDN w:val="0"/>
        <w:spacing w:after="240" w:line="240" w:lineRule="auto"/>
        <w:ind w:left="107" w:right="142"/>
        <w:jc w:val="both"/>
        <w:rPr>
          <w:rFonts w:ascii="Times New Roman" w:eastAsia="Times New Roman" w:hAnsi="Times New Roman" w:cs="Times New Roman"/>
          <w:lang w:bidi="en-US"/>
        </w:rPr>
      </w:pPr>
      <w:r w:rsidRPr="00E65078">
        <w:rPr>
          <w:rFonts w:ascii="Times New Roman" w:eastAsia="Times New Roman" w:hAnsi="Times New Roman" w:cs="Times New Roman"/>
          <w:w w:val="105"/>
          <w:lang w:bidi="en-US"/>
        </w:rPr>
        <w:t>RECOGNISING the desirability of improving the coherence, interpretation and accessibility of its Conservation and Management Measures (CMMs);</w:t>
      </w:r>
      <w:r w:rsidR="00981D5B">
        <w:rPr>
          <w:rFonts w:ascii="Times New Roman" w:eastAsia="Times New Roman" w:hAnsi="Times New Roman" w:cs="Times New Roman"/>
          <w:w w:val="105"/>
          <w:lang w:bidi="en-US"/>
        </w:rPr>
        <w:t xml:space="preserve"> </w:t>
      </w:r>
      <w:r w:rsidRPr="00E65078">
        <w:rPr>
          <w:rFonts w:ascii="Times New Roman" w:eastAsia="Times New Roman" w:hAnsi="Times New Roman" w:cs="Times New Roman"/>
          <w:w w:val="105"/>
          <w:lang w:bidi="en-US"/>
        </w:rPr>
        <w:t xml:space="preserve">CONCERNED that IOTC Contracting Parties and Cooperating Non-Contracting Parties (CPCs), particularly developing CPCs, seem to find difficulties in implementing CMMs already adopted by the </w:t>
      </w:r>
      <w:proofErr w:type="gramStart"/>
      <w:r w:rsidRPr="00E65078">
        <w:rPr>
          <w:rFonts w:ascii="Times New Roman" w:eastAsia="Times New Roman" w:hAnsi="Times New Roman" w:cs="Times New Roman"/>
          <w:w w:val="105"/>
          <w:lang w:bidi="en-US"/>
        </w:rPr>
        <w:t>IOTC;</w:t>
      </w:r>
      <w:proofErr w:type="gramEnd"/>
    </w:p>
    <w:p w14:paraId="5D7DB6A9" w14:textId="77777777" w:rsidR="006A5662" w:rsidRPr="00E65078" w:rsidRDefault="006A5662" w:rsidP="00487729">
      <w:pPr>
        <w:widowControl w:val="0"/>
        <w:autoSpaceDE w:val="0"/>
        <w:autoSpaceDN w:val="0"/>
        <w:spacing w:after="240" w:line="240" w:lineRule="auto"/>
        <w:ind w:left="107" w:right="132"/>
        <w:jc w:val="both"/>
        <w:rPr>
          <w:rFonts w:ascii="Times New Roman" w:eastAsia="Times New Roman" w:hAnsi="Times New Roman" w:cs="Times New Roman"/>
          <w:w w:val="105"/>
          <w:lang w:bidi="en-US"/>
        </w:rPr>
      </w:pPr>
      <w:r w:rsidRPr="00E65078">
        <w:rPr>
          <w:rFonts w:ascii="Times New Roman" w:eastAsia="Times New Roman" w:hAnsi="Times New Roman" w:cs="Times New Roman"/>
          <w:w w:val="105"/>
          <w:lang w:bidi="en-US"/>
        </w:rPr>
        <w:t xml:space="preserve">NOTING that among other things the major reasons for this situation seemed to be based on lack of human and financial capacity to implement CMMs; frequent addition of new CMMs and modifications to existing CMMs; complicated structure of CMMs; and the duplication of CMMs on one </w:t>
      </w:r>
      <w:proofErr w:type="gramStart"/>
      <w:r w:rsidRPr="00E65078">
        <w:rPr>
          <w:rFonts w:ascii="Times New Roman" w:eastAsia="Times New Roman" w:hAnsi="Times New Roman" w:cs="Times New Roman"/>
          <w:w w:val="105"/>
          <w:lang w:bidi="en-US"/>
        </w:rPr>
        <w:t>subject;</w:t>
      </w:r>
      <w:proofErr w:type="gramEnd"/>
    </w:p>
    <w:p w14:paraId="267CEE66" w14:textId="6431A8C1" w:rsidR="006A5662" w:rsidRPr="00E65078" w:rsidRDefault="006A5662" w:rsidP="00487729">
      <w:pPr>
        <w:widowControl w:val="0"/>
        <w:autoSpaceDE w:val="0"/>
        <w:autoSpaceDN w:val="0"/>
        <w:spacing w:after="240" w:line="240" w:lineRule="auto"/>
        <w:ind w:left="108" w:right="132"/>
        <w:jc w:val="both"/>
        <w:rPr>
          <w:rFonts w:ascii="Times New Roman" w:eastAsia="Times New Roman" w:hAnsi="Times New Roman" w:cs="Times New Roman"/>
          <w:lang w:val="en-GB" w:bidi="en-US"/>
        </w:rPr>
      </w:pPr>
      <w:r w:rsidRPr="00E65078">
        <w:rPr>
          <w:rFonts w:ascii="Times New Roman" w:eastAsia="Times New Roman" w:hAnsi="Times New Roman" w:cs="Times New Roman"/>
          <w:lang w:val="en-GB" w:bidi="en-US"/>
        </w:rPr>
        <w:t xml:space="preserve">RECOGNISING the decision of the Commission to establish the necessary subsidiary bodies to monitor the implementation by CPCs of the IOTC Agreement and the Commission’s conservation and management measures, and to assist CPCs to </w:t>
      </w:r>
      <w:r w:rsidRPr="00E65078">
        <w:rPr>
          <w:rFonts w:ascii="Times New Roman" w:eastAsia="Times New Roman" w:hAnsi="Times New Roman" w:cs="Times New Roman"/>
          <w:w w:val="105"/>
          <w:lang w:bidi="en-US"/>
        </w:rPr>
        <w:t>enhance</w:t>
      </w:r>
      <w:r w:rsidRPr="00E65078">
        <w:rPr>
          <w:rFonts w:ascii="Times New Roman" w:eastAsia="Times New Roman" w:hAnsi="Times New Roman" w:cs="Times New Roman"/>
          <w:lang w:val="en-GB" w:bidi="en-US"/>
        </w:rPr>
        <w:t xml:space="preserve"> their compliance capacity to conserve the harvesting levels of tuna and tuna-like species and their associated ecosystems at sustainable </w:t>
      </w:r>
      <w:proofErr w:type="gramStart"/>
      <w:r w:rsidRPr="00E65078">
        <w:rPr>
          <w:rFonts w:ascii="Times New Roman" w:eastAsia="Times New Roman" w:hAnsi="Times New Roman" w:cs="Times New Roman"/>
          <w:lang w:val="en-GB" w:bidi="en-US"/>
        </w:rPr>
        <w:t>levels;</w:t>
      </w:r>
      <w:proofErr w:type="gramEnd"/>
    </w:p>
    <w:p w14:paraId="21D27FDF" w14:textId="590576C9" w:rsidR="006A5662" w:rsidRPr="00E65078" w:rsidRDefault="006A5662" w:rsidP="00487729">
      <w:pPr>
        <w:widowControl w:val="0"/>
        <w:autoSpaceDE w:val="0"/>
        <w:autoSpaceDN w:val="0"/>
        <w:spacing w:after="240" w:line="240" w:lineRule="auto"/>
        <w:ind w:left="107" w:right="132"/>
        <w:jc w:val="both"/>
        <w:rPr>
          <w:rFonts w:ascii="Times New Roman" w:eastAsia="Times New Roman" w:hAnsi="Times New Roman" w:cs="Times New Roman"/>
          <w:lang w:bidi="en-US"/>
        </w:rPr>
      </w:pPr>
      <w:r w:rsidRPr="00E65078">
        <w:rPr>
          <w:rFonts w:ascii="Times New Roman" w:eastAsia="Times New Roman" w:hAnsi="Times New Roman" w:cs="Times New Roman"/>
          <w:lang w:val="en-GB" w:bidi="en-US"/>
        </w:rPr>
        <w:t xml:space="preserve">CONSIDERING that the work of the Compliance Committee has increased to a level which can no longer be adequately addressed during its annual Session, specifically the technical evaluation and planning elements for supporting CPC implementation of </w:t>
      </w:r>
      <w:proofErr w:type="gramStart"/>
      <w:r w:rsidRPr="00E65078">
        <w:rPr>
          <w:rFonts w:ascii="Times New Roman" w:eastAsia="Times New Roman" w:hAnsi="Times New Roman" w:cs="Times New Roman"/>
          <w:lang w:val="en-GB" w:bidi="en-US"/>
        </w:rPr>
        <w:t>CMMs;</w:t>
      </w:r>
      <w:proofErr w:type="gramEnd"/>
    </w:p>
    <w:p w14:paraId="2380460F" w14:textId="77777777" w:rsidR="006A5662" w:rsidRPr="00E65078" w:rsidRDefault="006A5662" w:rsidP="00487729">
      <w:pPr>
        <w:widowControl w:val="0"/>
        <w:autoSpaceDE w:val="0"/>
        <w:autoSpaceDN w:val="0"/>
        <w:spacing w:after="240" w:line="240" w:lineRule="auto"/>
        <w:jc w:val="both"/>
        <w:rPr>
          <w:rFonts w:ascii="Times New Roman" w:eastAsia="Times New Roman" w:hAnsi="Times New Roman" w:cs="Times New Roman"/>
          <w:lang w:bidi="en-US"/>
        </w:rPr>
      </w:pPr>
    </w:p>
    <w:p w14:paraId="0B0C8232" w14:textId="77777777" w:rsidR="006A5662" w:rsidRPr="00E65078" w:rsidRDefault="006A5662" w:rsidP="00487729">
      <w:pPr>
        <w:widowControl w:val="0"/>
        <w:autoSpaceDE w:val="0"/>
        <w:autoSpaceDN w:val="0"/>
        <w:spacing w:after="240" w:line="240" w:lineRule="auto"/>
        <w:ind w:left="107"/>
        <w:jc w:val="both"/>
        <w:rPr>
          <w:rFonts w:ascii="Times New Roman" w:eastAsia="Times New Roman" w:hAnsi="Times New Roman" w:cs="Times New Roman"/>
          <w:lang w:bidi="en-US"/>
        </w:rPr>
      </w:pPr>
      <w:r w:rsidRPr="00E65078">
        <w:rPr>
          <w:rFonts w:ascii="Times New Roman" w:eastAsia="Times New Roman" w:hAnsi="Times New Roman" w:cs="Times New Roman"/>
          <w:w w:val="105"/>
          <w:lang w:bidi="en-US"/>
        </w:rPr>
        <w:t>ADOPTS, in accordance with paragraph 1 of Article IX of the IOTC Agreement, the following:</w:t>
      </w:r>
    </w:p>
    <w:p w14:paraId="5A0E4769" w14:textId="77777777" w:rsidR="006A5662" w:rsidRPr="00E65078" w:rsidRDefault="006A5662" w:rsidP="00487729">
      <w:pPr>
        <w:widowControl w:val="0"/>
        <w:autoSpaceDE w:val="0"/>
        <w:autoSpaceDN w:val="0"/>
        <w:spacing w:after="240" w:line="240" w:lineRule="auto"/>
        <w:ind w:left="107"/>
        <w:jc w:val="both"/>
        <w:outlineLvl w:val="0"/>
        <w:rPr>
          <w:rFonts w:ascii="Times New Roman" w:eastAsia="Times New Roman" w:hAnsi="Times New Roman" w:cs="Times New Roman"/>
          <w:b/>
          <w:bCs/>
          <w:lang w:bidi="en-US"/>
        </w:rPr>
      </w:pPr>
      <w:r w:rsidRPr="00E65078">
        <w:rPr>
          <w:rFonts w:ascii="Times New Roman" w:eastAsia="Times New Roman" w:hAnsi="Times New Roman" w:cs="Times New Roman"/>
          <w:b/>
          <w:bCs/>
          <w:lang w:bidi="en-US"/>
        </w:rPr>
        <w:t>Use of Terms</w:t>
      </w:r>
    </w:p>
    <w:p w14:paraId="70D66254"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hanging="722"/>
        <w:jc w:val="both"/>
        <w:rPr>
          <w:rFonts w:ascii="Times New Roman" w:eastAsia="Times New Roman" w:hAnsi="Times New Roman" w:cs="Times New Roman"/>
          <w:lang w:bidi="en-US"/>
        </w:rPr>
      </w:pPr>
      <w:proofErr w:type="gramStart"/>
      <w:r w:rsidRPr="00E65078">
        <w:rPr>
          <w:rFonts w:ascii="Times New Roman" w:eastAsia="Times New Roman" w:hAnsi="Times New Roman" w:cs="Times New Roman"/>
          <w:lang w:bidi="en-US"/>
        </w:rPr>
        <w:t>For the purpose of</w:t>
      </w:r>
      <w:proofErr w:type="gramEnd"/>
      <w:r w:rsidRPr="00E65078">
        <w:rPr>
          <w:rFonts w:ascii="Times New Roman" w:eastAsia="Times New Roman" w:hAnsi="Times New Roman" w:cs="Times New Roman"/>
          <w:lang w:bidi="en-US"/>
        </w:rPr>
        <w:t xml:space="preserve"> this</w:t>
      </w:r>
      <w:r w:rsidRPr="00E65078">
        <w:rPr>
          <w:rFonts w:ascii="Times New Roman" w:eastAsia="Times New Roman" w:hAnsi="Times New Roman" w:cs="Times New Roman"/>
          <w:spacing w:val="-3"/>
          <w:lang w:bidi="en-US"/>
        </w:rPr>
        <w:t xml:space="preserve"> </w:t>
      </w:r>
      <w:r w:rsidRPr="00E65078">
        <w:rPr>
          <w:rFonts w:ascii="Times New Roman" w:eastAsia="Times New Roman" w:hAnsi="Times New Roman" w:cs="Times New Roman"/>
          <w:lang w:bidi="en-US"/>
        </w:rPr>
        <w:t>Resolution:</w:t>
      </w:r>
    </w:p>
    <w:p w14:paraId="6B8732E3" w14:textId="77777777" w:rsidR="006A5662" w:rsidRPr="00E65078" w:rsidRDefault="006A5662" w:rsidP="00487729">
      <w:pPr>
        <w:widowControl w:val="0"/>
        <w:numPr>
          <w:ilvl w:val="1"/>
          <w:numId w:val="15"/>
        </w:numPr>
        <w:tabs>
          <w:tab w:val="left" w:pos="1189"/>
        </w:tabs>
        <w:autoSpaceDE w:val="0"/>
        <w:autoSpaceDN w:val="0"/>
        <w:spacing w:after="240" w:line="240" w:lineRule="auto"/>
        <w:ind w:right="331"/>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“CMMs” means Conservation and Management Measures adopted by the Commission under Article IX of the IOTC</w:t>
      </w:r>
      <w:r w:rsidRPr="00E65078">
        <w:rPr>
          <w:rFonts w:ascii="Times New Roman" w:eastAsia="Times New Roman" w:hAnsi="Times New Roman" w:cs="Times New Roman"/>
          <w:spacing w:val="-3"/>
          <w:lang w:bidi="en-US"/>
        </w:rPr>
        <w:t xml:space="preserve"> </w:t>
      </w:r>
      <w:r w:rsidRPr="00E65078">
        <w:rPr>
          <w:rFonts w:ascii="Times New Roman" w:eastAsia="Times New Roman" w:hAnsi="Times New Roman" w:cs="Times New Roman"/>
          <w:lang w:bidi="en-US"/>
        </w:rPr>
        <w:t>Agreement.</w:t>
      </w:r>
    </w:p>
    <w:p w14:paraId="3CB830C4" w14:textId="77777777" w:rsidR="006A5662" w:rsidRPr="00E65078" w:rsidRDefault="006A5662" w:rsidP="00487729">
      <w:pPr>
        <w:widowControl w:val="0"/>
        <w:numPr>
          <w:ilvl w:val="1"/>
          <w:numId w:val="15"/>
        </w:numPr>
        <w:tabs>
          <w:tab w:val="left" w:pos="1189"/>
        </w:tabs>
        <w:autoSpaceDE w:val="0"/>
        <w:autoSpaceDN w:val="0"/>
        <w:spacing w:after="240" w:line="240" w:lineRule="auto"/>
        <w:ind w:hanging="361"/>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“Contracting Parties” means Contracting Parties of the IOTC</w:t>
      </w:r>
      <w:r w:rsidRPr="00E65078">
        <w:rPr>
          <w:rFonts w:ascii="Times New Roman" w:eastAsia="Times New Roman" w:hAnsi="Times New Roman" w:cs="Times New Roman"/>
          <w:spacing w:val="-9"/>
          <w:lang w:bidi="en-US"/>
        </w:rPr>
        <w:t xml:space="preserve"> </w:t>
      </w:r>
      <w:r w:rsidRPr="00E65078">
        <w:rPr>
          <w:rFonts w:ascii="Times New Roman" w:eastAsia="Times New Roman" w:hAnsi="Times New Roman" w:cs="Times New Roman"/>
          <w:lang w:bidi="en-US"/>
        </w:rPr>
        <w:t>Agreement.</w:t>
      </w:r>
    </w:p>
    <w:p w14:paraId="3530E4F2" w14:textId="77777777" w:rsidR="006A5662" w:rsidRPr="00E65078" w:rsidRDefault="006A5662" w:rsidP="00487729">
      <w:pPr>
        <w:widowControl w:val="0"/>
        <w:autoSpaceDE w:val="0"/>
        <w:autoSpaceDN w:val="0"/>
        <w:spacing w:after="240" w:line="240" w:lineRule="auto"/>
        <w:ind w:left="107"/>
        <w:jc w:val="both"/>
        <w:outlineLvl w:val="0"/>
        <w:rPr>
          <w:rFonts w:ascii="Times New Roman" w:eastAsia="Times New Roman" w:hAnsi="Times New Roman" w:cs="Times New Roman"/>
          <w:b/>
          <w:bCs/>
          <w:lang w:bidi="en-US"/>
        </w:rPr>
      </w:pPr>
      <w:r w:rsidRPr="00E65078">
        <w:rPr>
          <w:rFonts w:ascii="Times New Roman" w:eastAsia="Times New Roman" w:hAnsi="Times New Roman" w:cs="Times New Roman"/>
          <w:b/>
          <w:bCs/>
          <w:lang w:bidi="en-US"/>
        </w:rPr>
        <w:t>Arrangements concerning the Submission of CMM Proposals</w:t>
      </w:r>
    </w:p>
    <w:p w14:paraId="2FCBEC83"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29"/>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 xml:space="preserve">To further improve coordination in the development process of proposals for new and/or revised CMMs to </w:t>
      </w:r>
      <w:r w:rsidRPr="00E65078">
        <w:rPr>
          <w:rFonts w:ascii="Times New Roman" w:eastAsia="Times New Roman" w:hAnsi="Times New Roman" w:cs="Times New Roman"/>
          <w:lang w:bidi="en-US"/>
        </w:rPr>
        <w:lastRenderedPageBreak/>
        <w:t>be considered at the annual Sessions of the Commission, Contracting Parties are encouraged to submit to the IOTC Executive</w:t>
      </w:r>
      <w:r w:rsidRPr="00E65078">
        <w:rPr>
          <w:rFonts w:ascii="Times New Roman" w:eastAsia="Times New Roman" w:hAnsi="Times New Roman" w:cs="Times New Roman"/>
          <w:spacing w:val="-13"/>
          <w:lang w:bidi="en-US"/>
        </w:rPr>
        <w:t xml:space="preserve"> </w:t>
      </w:r>
      <w:r w:rsidRPr="00E65078">
        <w:rPr>
          <w:rFonts w:ascii="Times New Roman" w:eastAsia="Times New Roman" w:hAnsi="Times New Roman" w:cs="Times New Roman"/>
          <w:lang w:bidi="en-US"/>
        </w:rPr>
        <w:t>Secretary</w:t>
      </w:r>
      <w:r w:rsidRPr="00E65078">
        <w:rPr>
          <w:rFonts w:ascii="Times New Roman" w:eastAsia="Times New Roman" w:hAnsi="Times New Roman" w:cs="Times New Roman"/>
          <w:spacing w:val="-13"/>
          <w:lang w:bidi="en-US"/>
        </w:rPr>
        <w:t xml:space="preserve"> </w:t>
      </w:r>
      <w:r w:rsidRPr="00E65078">
        <w:rPr>
          <w:rFonts w:ascii="Times New Roman" w:eastAsia="Times New Roman" w:hAnsi="Times New Roman" w:cs="Times New Roman"/>
          <w:lang w:bidi="en-US"/>
        </w:rPr>
        <w:t>a</w:t>
      </w:r>
      <w:r w:rsidRPr="00E65078">
        <w:rPr>
          <w:rFonts w:ascii="Times New Roman" w:eastAsia="Times New Roman" w:hAnsi="Times New Roman" w:cs="Times New Roman"/>
          <w:spacing w:val="-13"/>
          <w:lang w:bidi="en-US"/>
        </w:rPr>
        <w:t xml:space="preserve"> </w:t>
      </w:r>
      <w:r w:rsidRPr="00E65078">
        <w:rPr>
          <w:rFonts w:ascii="Times New Roman" w:eastAsia="Times New Roman" w:hAnsi="Times New Roman" w:cs="Times New Roman"/>
          <w:lang w:bidi="en-US"/>
        </w:rPr>
        <w:t>provisional</w:t>
      </w:r>
      <w:r w:rsidRPr="00E65078">
        <w:rPr>
          <w:rFonts w:ascii="Times New Roman" w:eastAsia="Times New Roman" w:hAnsi="Times New Roman" w:cs="Times New Roman"/>
          <w:spacing w:val="-12"/>
          <w:lang w:bidi="en-US"/>
        </w:rPr>
        <w:t xml:space="preserve"> </w:t>
      </w:r>
      <w:r w:rsidRPr="00E65078">
        <w:rPr>
          <w:rFonts w:ascii="Times New Roman" w:eastAsia="Times New Roman" w:hAnsi="Times New Roman" w:cs="Times New Roman"/>
          <w:lang w:bidi="en-US"/>
        </w:rPr>
        <w:t>title,</w:t>
      </w:r>
      <w:r w:rsidRPr="00E65078">
        <w:rPr>
          <w:rFonts w:ascii="Times New Roman" w:eastAsia="Times New Roman" w:hAnsi="Times New Roman" w:cs="Times New Roman"/>
          <w:spacing w:val="-11"/>
          <w:lang w:bidi="en-US"/>
        </w:rPr>
        <w:t xml:space="preserve"> </w:t>
      </w:r>
      <w:r w:rsidRPr="00E65078">
        <w:rPr>
          <w:rFonts w:ascii="Times New Roman" w:eastAsia="Times New Roman" w:hAnsi="Times New Roman" w:cs="Times New Roman"/>
          <w:lang w:bidi="en-US"/>
        </w:rPr>
        <w:t>Contracting</w:t>
      </w:r>
      <w:r w:rsidRPr="00E65078">
        <w:rPr>
          <w:rFonts w:ascii="Times New Roman" w:eastAsia="Times New Roman" w:hAnsi="Times New Roman" w:cs="Times New Roman"/>
          <w:spacing w:val="-13"/>
          <w:lang w:bidi="en-US"/>
        </w:rPr>
        <w:t xml:space="preserve"> </w:t>
      </w:r>
      <w:r w:rsidRPr="00E65078">
        <w:rPr>
          <w:rFonts w:ascii="Times New Roman" w:eastAsia="Times New Roman" w:hAnsi="Times New Roman" w:cs="Times New Roman"/>
          <w:lang w:bidi="en-US"/>
        </w:rPr>
        <w:t>Party</w:t>
      </w:r>
      <w:r w:rsidRPr="00E65078">
        <w:rPr>
          <w:rFonts w:ascii="Times New Roman" w:eastAsia="Times New Roman" w:hAnsi="Times New Roman" w:cs="Times New Roman"/>
          <w:spacing w:val="-11"/>
          <w:lang w:bidi="en-US"/>
        </w:rPr>
        <w:t xml:space="preserve"> </w:t>
      </w:r>
      <w:r w:rsidRPr="00E65078">
        <w:rPr>
          <w:rFonts w:ascii="Times New Roman" w:eastAsia="Times New Roman" w:hAnsi="Times New Roman" w:cs="Times New Roman"/>
          <w:lang w:bidi="en-US"/>
        </w:rPr>
        <w:t>sponsorship</w:t>
      </w:r>
      <w:r w:rsidRPr="00E65078">
        <w:rPr>
          <w:rFonts w:ascii="Times New Roman" w:eastAsia="Times New Roman" w:hAnsi="Times New Roman" w:cs="Times New Roman"/>
          <w:spacing w:val="-12"/>
          <w:lang w:bidi="en-US"/>
        </w:rPr>
        <w:t xml:space="preserve"> </w:t>
      </w:r>
      <w:r w:rsidRPr="00E65078">
        <w:rPr>
          <w:rFonts w:ascii="Times New Roman" w:eastAsia="Times New Roman" w:hAnsi="Times New Roman" w:cs="Times New Roman"/>
          <w:lang w:bidi="en-US"/>
        </w:rPr>
        <w:t>and</w:t>
      </w:r>
      <w:r w:rsidRPr="00E65078">
        <w:rPr>
          <w:rFonts w:ascii="Times New Roman" w:eastAsia="Times New Roman" w:hAnsi="Times New Roman" w:cs="Times New Roman"/>
          <w:spacing w:val="-13"/>
          <w:lang w:bidi="en-US"/>
        </w:rPr>
        <w:t xml:space="preserve"> </w:t>
      </w:r>
      <w:r w:rsidRPr="00E65078">
        <w:rPr>
          <w:rFonts w:ascii="Times New Roman" w:eastAsia="Times New Roman" w:hAnsi="Times New Roman" w:cs="Times New Roman"/>
          <w:lang w:bidi="en-US"/>
        </w:rPr>
        <w:t>a</w:t>
      </w:r>
      <w:r w:rsidRPr="00E65078">
        <w:rPr>
          <w:rFonts w:ascii="Times New Roman" w:eastAsia="Times New Roman" w:hAnsi="Times New Roman" w:cs="Times New Roman"/>
          <w:spacing w:val="-11"/>
          <w:lang w:bidi="en-US"/>
        </w:rPr>
        <w:t xml:space="preserve"> </w:t>
      </w:r>
      <w:r w:rsidRPr="00E65078">
        <w:rPr>
          <w:rFonts w:ascii="Times New Roman" w:eastAsia="Times New Roman" w:hAnsi="Times New Roman" w:cs="Times New Roman"/>
          <w:lang w:bidi="en-US"/>
        </w:rPr>
        <w:t>focal</w:t>
      </w:r>
      <w:r w:rsidRPr="00E65078">
        <w:rPr>
          <w:rFonts w:ascii="Times New Roman" w:eastAsia="Times New Roman" w:hAnsi="Times New Roman" w:cs="Times New Roman"/>
          <w:spacing w:val="-12"/>
          <w:lang w:bidi="en-US"/>
        </w:rPr>
        <w:t xml:space="preserve"> </w:t>
      </w:r>
      <w:r w:rsidRPr="00E65078">
        <w:rPr>
          <w:rFonts w:ascii="Times New Roman" w:eastAsia="Times New Roman" w:hAnsi="Times New Roman" w:cs="Times New Roman"/>
          <w:lang w:bidi="en-US"/>
        </w:rPr>
        <w:t>point</w:t>
      </w:r>
      <w:r w:rsidRPr="00E65078">
        <w:rPr>
          <w:rFonts w:ascii="Times New Roman" w:eastAsia="Times New Roman" w:hAnsi="Times New Roman" w:cs="Times New Roman"/>
          <w:spacing w:val="-12"/>
          <w:lang w:bidi="en-US"/>
        </w:rPr>
        <w:t xml:space="preserve"> </w:t>
      </w:r>
      <w:r w:rsidRPr="00E65078">
        <w:rPr>
          <w:rFonts w:ascii="Times New Roman" w:eastAsia="Times New Roman" w:hAnsi="Times New Roman" w:cs="Times New Roman"/>
          <w:lang w:bidi="en-US"/>
        </w:rPr>
        <w:t>for</w:t>
      </w:r>
      <w:r w:rsidRPr="00E65078">
        <w:rPr>
          <w:rFonts w:ascii="Times New Roman" w:eastAsia="Times New Roman" w:hAnsi="Times New Roman" w:cs="Times New Roman"/>
          <w:spacing w:val="-11"/>
          <w:lang w:bidi="en-US"/>
        </w:rPr>
        <w:t xml:space="preserve"> </w:t>
      </w:r>
      <w:r w:rsidRPr="00E65078">
        <w:rPr>
          <w:rFonts w:ascii="Times New Roman" w:eastAsia="Times New Roman" w:hAnsi="Times New Roman" w:cs="Times New Roman"/>
          <w:lang w:bidi="en-US"/>
        </w:rPr>
        <w:t>the</w:t>
      </w:r>
      <w:r w:rsidRPr="00E65078">
        <w:rPr>
          <w:rFonts w:ascii="Times New Roman" w:eastAsia="Times New Roman" w:hAnsi="Times New Roman" w:cs="Times New Roman"/>
          <w:spacing w:val="-11"/>
          <w:lang w:bidi="en-US"/>
        </w:rPr>
        <w:t xml:space="preserve"> </w:t>
      </w:r>
      <w:r w:rsidRPr="00E65078">
        <w:rPr>
          <w:rFonts w:ascii="Times New Roman" w:eastAsia="Times New Roman" w:hAnsi="Times New Roman" w:cs="Times New Roman"/>
          <w:lang w:bidi="en-US"/>
        </w:rPr>
        <w:t>proposal</w:t>
      </w:r>
      <w:r w:rsidRPr="00E65078">
        <w:rPr>
          <w:rFonts w:ascii="Times New Roman" w:eastAsia="Times New Roman" w:hAnsi="Times New Roman" w:cs="Times New Roman"/>
          <w:spacing w:val="-12"/>
          <w:lang w:bidi="en-US"/>
        </w:rPr>
        <w:t xml:space="preserve"> </w:t>
      </w:r>
      <w:r w:rsidRPr="00E65078">
        <w:rPr>
          <w:rFonts w:ascii="Times New Roman" w:eastAsia="Times New Roman" w:hAnsi="Times New Roman" w:cs="Times New Roman"/>
          <w:lang w:bidi="en-US"/>
        </w:rPr>
        <w:t>(including the</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email</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address</w:t>
      </w:r>
      <w:r w:rsidRPr="00E65078">
        <w:rPr>
          <w:rFonts w:ascii="Times New Roman" w:eastAsia="Times New Roman" w:hAnsi="Times New Roman" w:cs="Times New Roman"/>
          <w:spacing w:val="-9"/>
          <w:lang w:bidi="en-US"/>
        </w:rPr>
        <w:t xml:space="preserve"> </w:t>
      </w:r>
      <w:r w:rsidRPr="00E65078">
        <w:rPr>
          <w:rFonts w:ascii="Times New Roman" w:eastAsia="Times New Roman" w:hAnsi="Times New Roman" w:cs="Times New Roman"/>
          <w:lang w:bidi="en-US"/>
        </w:rPr>
        <w:t>of</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the</w:t>
      </w:r>
      <w:r w:rsidRPr="00E65078">
        <w:rPr>
          <w:rFonts w:ascii="Times New Roman" w:eastAsia="Times New Roman" w:hAnsi="Times New Roman" w:cs="Times New Roman"/>
          <w:spacing w:val="-9"/>
          <w:lang w:bidi="en-US"/>
        </w:rPr>
        <w:t xml:space="preserve"> </w:t>
      </w:r>
      <w:r w:rsidRPr="00E65078">
        <w:rPr>
          <w:rFonts w:ascii="Times New Roman" w:eastAsia="Times New Roman" w:hAnsi="Times New Roman" w:cs="Times New Roman"/>
          <w:lang w:bidi="en-US"/>
        </w:rPr>
        <w:t>focal</w:t>
      </w:r>
      <w:r w:rsidRPr="00E65078">
        <w:rPr>
          <w:rFonts w:ascii="Times New Roman" w:eastAsia="Times New Roman" w:hAnsi="Times New Roman" w:cs="Times New Roman"/>
          <w:spacing w:val="-10"/>
          <w:lang w:bidi="en-US"/>
        </w:rPr>
        <w:t xml:space="preserve"> </w:t>
      </w:r>
      <w:r w:rsidRPr="00E65078">
        <w:rPr>
          <w:rFonts w:ascii="Times New Roman" w:eastAsia="Times New Roman" w:hAnsi="Times New Roman" w:cs="Times New Roman"/>
          <w:lang w:bidi="en-US"/>
        </w:rPr>
        <w:t>point),</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a</w:t>
      </w:r>
      <w:r w:rsidRPr="00E65078">
        <w:rPr>
          <w:rFonts w:ascii="Times New Roman" w:eastAsia="Times New Roman" w:hAnsi="Times New Roman" w:cs="Times New Roman"/>
          <w:spacing w:val="-9"/>
          <w:lang w:bidi="en-US"/>
        </w:rPr>
        <w:t xml:space="preserve"> </w:t>
      </w:r>
      <w:r w:rsidRPr="00E65078">
        <w:rPr>
          <w:rFonts w:ascii="Times New Roman" w:eastAsia="Times New Roman" w:hAnsi="Times New Roman" w:cs="Times New Roman"/>
          <w:lang w:bidi="en-US"/>
        </w:rPr>
        <w:t>minimum</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of</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60</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days</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prior</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to</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each</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annual</w:t>
      </w:r>
      <w:r w:rsidRPr="00E65078">
        <w:rPr>
          <w:rFonts w:ascii="Times New Roman" w:eastAsia="Times New Roman" w:hAnsi="Times New Roman" w:cs="Times New Roman"/>
          <w:spacing w:val="-10"/>
          <w:lang w:bidi="en-US"/>
        </w:rPr>
        <w:t xml:space="preserve"> </w:t>
      </w:r>
      <w:r w:rsidRPr="00E65078">
        <w:rPr>
          <w:rFonts w:ascii="Times New Roman" w:eastAsia="Times New Roman" w:hAnsi="Times New Roman" w:cs="Times New Roman"/>
          <w:lang w:bidi="en-US"/>
        </w:rPr>
        <w:t>Session</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of</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the</w:t>
      </w:r>
      <w:r w:rsidRPr="00E65078">
        <w:rPr>
          <w:rFonts w:ascii="Times New Roman" w:eastAsia="Times New Roman" w:hAnsi="Times New Roman" w:cs="Times New Roman"/>
          <w:spacing w:val="-9"/>
          <w:lang w:bidi="en-US"/>
        </w:rPr>
        <w:t xml:space="preserve"> </w:t>
      </w:r>
      <w:r w:rsidRPr="00E65078">
        <w:rPr>
          <w:rFonts w:ascii="Times New Roman" w:eastAsia="Times New Roman" w:hAnsi="Times New Roman" w:cs="Times New Roman"/>
          <w:lang w:bidi="en-US"/>
        </w:rPr>
        <w:t>Commission.</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This will enable all Contracting Parties to identify proposals that are being developed by other Contracting Parties, and, as appropriate, cooperate in the development of proposals prior to the annual Session of the Commission in which they are to be</w:t>
      </w:r>
      <w:r w:rsidRPr="00E65078">
        <w:rPr>
          <w:rFonts w:ascii="Times New Roman" w:eastAsia="Times New Roman" w:hAnsi="Times New Roman" w:cs="Times New Roman"/>
          <w:spacing w:val="-1"/>
          <w:lang w:bidi="en-US"/>
        </w:rPr>
        <w:t xml:space="preserve"> </w:t>
      </w:r>
      <w:r w:rsidRPr="00E65078">
        <w:rPr>
          <w:rFonts w:ascii="Times New Roman" w:eastAsia="Times New Roman" w:hAnsi="Times New Roman" w:cs="Times New Roman"/>
          <w:lang w:bidi="en-US"/>
        </w:rPr>
        <w:t>discussed.</w:t>
      </w:r>
    </w:p>
    <w:p w14:paraId="3D3D1F57"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30" w:hanging="72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 xml:space="preserve">Contracting Parties shall, as far as possible, avoid duplication of CMM proposals on the same subject and </w:t>
      </w:r>
      <w:proofErr w:type="spellStart"/>
      <w:r w:rsidRPr="00E65078">
        <w:rPr>
          <w:rFonts w:ascii="Times New Roman" w:eastAsia="Times New Roman" w:hAnsi="Times New Roman" w:cs="Times New Roman"/>
          <w:lang w:bidi="en-US"/>
        </w:rPr>
        <w:t>endeavour</w:t>
      </w:r>
      <w:proofErr w:type="spellEnd"/>
      <w:r w:rsidRPr="00E65078">
        <w:rPr>
          <w:rFonts w:ascii="Times New Roman" w:eastAsia="Times New Roman" w:hAnsi="Times New Roman" w:cs="Times New Roman"/>
          <w:lang w:bidi="en-US"/>
        </w:rPr>
        <w:t xml:space="preserve"> to reach consensus on contentious matters in CMM proposals </w:t>
      </w:r>
      <w:proofErr w:type="spellStart"/>
      <w:r w:rsidRPr="00E65078">
        <w:rPr>
          <w:rFonts w:ascii="Times New Roman" w:eastAsia="Times New Roman" w:hAnsi="Times New Roman" w:cs="Times New Roman"/>
          <w:lang w:bidi="en-US"/>
        </w:rPr>
        <w:t>intersessionally</w:t>
      </w:r>
      <w:proofErr w:type="spellEnd"/>
      <w:r w:rsidRPr="00E65078">
        <w:rPr>
          <w:rFonts w:ascii="Times New Roman" w:eastAsia="Times New Roman" w:hAnsi="Times New Roman" w:cs="Times New Roman"/>
          <w:lang w:bidi="en-US"/>
        </w:rPr>
        <w:t>, thereby improving efficiency of discussions during the annual Sessions of the</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Commission.</w:t>
      </w:r>
    </w:p>
    <w:p w14:paraId="6CE82235"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29" w:hanging="72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Contracting Parties shall submit their CMM proposals to the IOTC Executive Secretary at least 30 days before the</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annual</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Session</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of</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the</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Commission,</w:t>
      </w:r>
      <w:r w:rsidRPr="00E65078">
        <w:rPr>
          <w:rFonts w:ascii="Times New Roman" w:eastAsia="Times New Roman" w:hAnsi="Times New Roman" w:cs="Times New Roman"/>
          <w:spacing w:val="-4"/>
          <w:lang w:bidi="en-US"/>
        </w:rPr>
        <w:t xml:space="preserve"> </w:t>
      </w:r>
      <w:r w:rsidRPr="00E65078">
        <w:rPr>
          <w:rFonts w:ascii="Times New Roman" w:eastAsia="Times New Roman" w:hAnsi="Times New Roman" w:cs="Times New Roman"/>
          <w:lang w:bidi="en-US"/>
        </w:rPr>
        <w:t>except</w:t>
      </w:r>
      <w:r w:rsidRPr="00E65078">
        <w:rPr>
          <w:rFonts w:ascii="Times New Roman" w:eastAsia="Times New Roman" w:hAnsi="Times New Roman" w:cs="Times New Roman"/>
          <w:spacing w:val="-8"/>
          <w:lang w:bidi="en-US"/>
        </w:rPr>
        <w:t xml:space="preserve"> </w:t>
      </w:r>
      <w:r w:rsidRPr="00E65078">
        <w:rPr>
          <w:rFonts w:ascii="Times New Roman" w:eastAsia="Times New Roman" w:hAnsi="Times New Roman" w:cs="Times New Roman"/>
          <w:lang w:bidi="en-US"/>
        </w:rPr>
        <w:t>for</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proposals</w:t>
      </w:r>
      <w:r w:rsidRPr="00E65078">
        <w:rPr>
          <w:rFonts w:ascii="Times New Roman" w:eastAsia="Times New Roman" w:hAnsi="Times New Roman" w:cs="Times New Roman"/>
          <w:spacing w:val="-4"/>
          <w:lang w:bidi="en-US"/>
        </w:rPr>
        <w:t xml:space="preserve"> </w:t>
      </w:r>
      <w:r w:rsidRPr="00E65078">
        <w:rPr>
          <w:rFonts w:ascii="Times New Roman" w:eastAsia="Times New Roman" w:hAnsi="Times New Roman" w:cs="Times New Roman"/>
          <w:lang w:bidi="en-US"/>
        </w:rPr>
        <w:t>based</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on</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recommendations</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of</w:t>
      </w:r>
      <w:r w:rsidRPr="00E65078">
        <w:rPr>
          <w:rFonts w:ascii="Times New Roman" w:eastAsia="Times New Roman" w:hAnsi="Times New Roman" w:cs="Times New Roman"/>
          <w:spacing w:val="-4"/>
          <w:lang w:bidi="en-US"/>
        </w:rPr>
        <w:t xml:space="preserve"> </w:t>
      </w:r>
      <w:r w:rsidRPr="00E65078">
        <w:rPr>
          <w:rFonts w:ascii="Times New Roman" w:eastAsia="Times New Roman" w:hAnsi="Times New Roman" w:cs="Times New Roman"/>
          <w:lang w:bidi="en-US"/>
        </w:rPr>
        <w:t>the</w:t>
      </w:r>
      <w:r w:rsidRPr="00E65078">
        <w:rPr>
          <w:rFonts w:ascii="Times New Roman" w:eastAsia="Times New Roman" w:hAnsi="Times New Roman" w:cs="Times New Roman"/>
          <w:spacing w:val="-4"/>
          <w:lang w:bidi="en-US"/>
        </w:rPr>
        <w:t xml:space="preserve"> </w:t>
      </w:r>
      <w:r w:rsidRPr="00E65078">
        <w:rPr>
          <w:rFonts w:ascii="Times New Roman" w:eastAsia="Times New Roman" w:hAnsi="Times New Roman" w:cs="Times New Roman"/>
          <w:lang w:bidi="en-US"/>
        </w:rPr>
        <w:t>IOTC</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Compliance Committee and the IOTC Standing Committee on Administration and Finance. Proposals received after the deadline shall be considered by the Commission only if agreed by the</w:t>
      </w:r>
      <w:r w:rsidRPr="00E65078">
        <w:rPr>
          <w:rFonts w:ascii="Times New Roman" w:eastAsia="Times New Roman" w:hAnsi="Times New Roman" w:cs="Times New Roman"/>
          <w:spacing w:val="-9"/>
          <w:lang w:bidi="en-US"/>
        </w:rPr>
        <w:t xml:space="preserve"> </w:t>
      </w:r>
      <w:r w:rsidRPr="00E65078">
        <w:rPr>
          <w:rFonts w:ascii="Times New Roman" w:eastAsia="Times New Roman" w:hAnsi="Times New Roman" w:cs="Times New Roman"/>
          <w:lang w:bidi="en-US"/>
        </w:rPr>
        <w:t>Commission.</w:t>
      </w:r>
    </w:p>
    <w:p w14:paraId="20754C6F" w14:textId="77777777" w:rsidR="006A5662" w:rsidRPr="00E65078" w:rsidRDefault="006A5662" w:rsidP="00487729">
      <w:pPr>
        <w:widowControl w:val="0"/>
        <w:autoSpaceDE w:val="0"/>
        <w:autoSpaceDN w:val="0"/>
        <w:spacing w:after="240" w:line="240" w:lineRule="auto"/>
        <w:ind w:left="107"/>
        <w:jc w:val="both"/>
        <w:outlineLvl w:val="0"/>
        <w:rPr>
          <w:rFonts w:ascii="Times New Roman" w:eastAsia="Times New Roman" w:hAnsi="Times New Roman" w:cs="Times New Roman"/>
          <w:b/>
          <w:bCs/>
          <w:lang w:bidi="en-US"/>
        </w:rPr>
      </w:pPr>
      <w:r w:rsidRPr="00E65078">
        <w:rPr>
          <w:rFonts w:ascii="Times New Roman" w:eastAsia="Times New Roman" w:hAnsi="Times New Roman" w:cs="Times New Roman"/>
          <w:b/>
          <w:bCs/>
          <w:lang w:bidi="en-US"/>
        </w:rPr>
        <w:t>Working Party on the Implementation of Conservation and Management Measures (WPICMM)</w:t>
      </w:r>
    </w:p>
    <w:p w14:paraId="4F01F77E"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29" w:hanging="72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Pursuant to Article XII.5 of the Agreement, the Commission establishes a permanent Working Party on the Implementation of Conservation and Management Measures (WPICMM) which shall act as an advisory body to the Commission via the Compliance Committee.</w:t>
      </w:r>
    </w:p>
    <w:p w14:paraId="19808D52"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29" w:hanging="72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 xml:space="preserve">Terms of Reference for the WPICMM are those specified in </w:t>
      </w:r>
      <w:r w:rsidRPr="00E65078">
        <w:rPr>
          <w:rFonts w:ascii="Times New Roman" w:eastAsia="Times New Roman" w:hAnsi="Times New Roman" w:cs="Times New Roman"/>
          <w:b/>
          <w:bCs/>
          <w:lang w:bidi="en-US"/>
        </w:rPr>
        <w:t>Annex I</w:t>
      </w:r>
      <w:r w:rsidRPr="00E65078">
        <w:rPr>
          <w:rFonts w:ascii="Times New Roman" w:eastAsia="Times New Roman" w:hAnsi="Times New Roman" w:cs="Times New Roman"/>
          <w:lang w:bidi="en-US"/>
        </w:rPr>
        <w:t>.</w:t>
      </w:r>
    </w:p>
    <w:p w14:paraId="73BA2F85"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29" w:hanging="72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The Terms of Reference for the WPICMM shall be incorporated within the IOTC Rules of Procedure as its next revision.</w:t>
      </w:r>
    </w:p>
    <w:p w14:paraId="48BDEC04" w14:textId="77777777" w:rsidR="006A5662" w:rsidRPr="00E65078" w:rsidRDefault="006A5662" w:rsidP="00487729">
      <w:pPr>
        <w:widowControl w:val="0"/>
        <w:autoSpaceDE w:val="0"/>
        <w:autoSpaceDN w:val="0"/>
        <w:spacing w:after="240" w:line="240" w:lineRule="auto"/>
        <w:ind w:left="107"/>
        <w:jc w:val="both"/>
        <w:outlineLvl w:val="0"/>
        <w:rPr>
          <w:rFonts w:ascii="Times New Roman" w:eastAsia="Times New Roman" w:hAnsi="Times New Roman" w:cs="Times New Roman"/>
          <w:b/>
          <w:bCs/>
          <w:lang w:bidi="en-US"/>
        </w:rPr>
      </w:pPr>
      <w:r w:rsidRPr="00E65078">
        <w:rPr>
          <w:rFonts w:ascii="Times New Roman" w:eastAsia="Times New Roman" w:hAnsi="Times New Roman" w:cs="Times New Roman"/>
          <w:b/>
          <w:bCs/>
          <w:lang w:bidi="en-US"/>
        </w:rPr>
        <w:t>Streamlining of CMMs</w:t>
      </w:r>
    </w:p>
    <w:p w14:paraId="3914221B"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hanging="722"/>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 xml:space="preserve">The Commission shall </w:t>
      </w:r>
      <w:proofErr w:type="spellStart"/>
      <w:r w:rsidRPr="00E65078">
        <w:rPr>
          <w:rFonts w:ascii="Times New Roman" w:eastAsia="Times New Roman" w:hAnsi="Times New Roman" w:cs="Times New Roman"/>
          <w:lang w:bidi="en-US"/>
        </w:rPr>
        <w:t>endeavour</w:t>
      </w:r>
      <w:proofErr w:type="spellEnd"/>
      <w:r w:rsidRPr="00E65078">
        <w:rPr>
          <w:rFonts w:ascii="Times New Roman" w:eastAsia="Times New Roman" w:hAnsi="Times New Roman" w:cs="Times New Roman"/>
          <w:lang w:bidi="en-US"/>
        </w:rPr>
        <w:t xml:space="preserve"> to streamline existing CMMs</w:t>
      </w:r>
      <w:r w:rsidRPr="00E65078">
        <w:rPr>
          <w:rFonts w:ascii="Times New Roman" w:eastAsia="Times New Roman" w:hAnsi="Times New Roman" w:cs="Times New Roman"/>
          <w:spacing w:val="-13"/>
          <w:lang w:bidi="en-US"/>
        </w:rPr>
        <w:t xml:space="preserve"> </w:t>
      </w:r>
      <w:r w:rsidRPr="00E65078">
        <w:rPr>
          <w:rFonts w:ascii="Times New Roman" w:eastAsia="Times New Roman" w:hAnsi="Times New Roman" w:cs="Times New Roman"/>
          <w:lang w:bidi="en-US"/>
        </w:rPr>
        <w:t>by:</w:t>
      </w:r>
    </w:p>
    <w:p w14:paraId="546D38AE" w14:textId="77777777" w:rsidR="006A5662" w:rsidRPr="00E65078" w:rsidRDefault="006A5662" w:rsidP="00487729">
      <w:pPr>
        <w:widowControl w:val="0"/>
        <w:numPr>
          <w:ilvl w:val="1"/>
          <w:numId w:val="15"/>
        </w:numPr>
        <w:tabs>
          <w:tab w:val="left" w:pos="1086"/>
        </w:tabs>
        <w:autoSpaceDE w:val="0"/>
        <w:autoSpaceDN w:val="0"/>
        <w:spacing w:after="240" w:line="240" w:lineRule="auto"/>
        <w:ind w:left="828" w:right="334" w:firstLine="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revoking outdated or otherwise obsolete CMMs and incorporating key elements that remain to be fully implemented into new or existing CMMs;</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and</w:t>
      </w:r>
    </w:p>
    <w:p w14:paraId="7D244100" w14:textId="77777777" w:rsidR="006A5662" w:rsidRPr="00E65078" w:rsidRDefault="006A5662" w:rsidP="00487729">
      <w:pPr>
        <w:widowControl w:val="0"/>
        <w:numPr>
          <w:ilvl w:val="1"/>
          <w:numId w:val="15"/>
        </w:numPr>
        <w:tabs>
          <w:tab w:val="left" w:pos="1057"/>
        </w:tabs>
        <w:autoSpaceDE w:val="0"/>
        <w:autoSpaceDN w:val="0"/>
        <w:spacing w:after="240" w:line="240" w:lineRule="auto"/>
        <w:ind w:left="1056" w:hanging="229"/>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combining multiple CMMs into a single CMM with multiple sections relating to a single broad subject</w:t>
      </w:r>
      <w:r w:rsidRPr="00E65078">
        <w:rPr>
          <w:rFonts w:ascii="Times New Roman" w:eastAsia="Times New Roman" w:hAnsi="Times New Roman" w:cs="Times New Roman"/>
          <w:spacing w:val="-25"/>
          <w:lang w:bidi="en-US"/>
        </w:rPr>
        <w:t xml:space="preserve"> </w:t>
      </w:r>
      <w:r w:rsidRPr="00E65078">
        <w:rPr>
          <w:rFonts w:ascii="Times New Roman" w:eastAsia="Times New Roman" w:hAnsi="Times New Roman" w:cs="Times New Roman"/>
          <w:lang w:bidi="en-US"/>
        </w:rPr>
        <w:t>area.</w:t>
      </w:r>
    </w:p>
    <w:p w14:paraId="612206FC" w14:textId="77777777" w:rsidR="006A5662" w:rsidRPr="00E65078" w:rsidRDefault="006A5662" w:rsidP="00487729">
      <w:pPr>
        <w:widowControl w:val="0"/>
        <w:autoSpaceDE w:val="0"/>
        <w:autoSpaceDN w:val="0"/>
        <w:spacing w:after="240" w:line="240" w:lineRule="auto"/>
        <w:ind w:left="107"/>
        <w:jc w:val="both"/>
        <w:outlineLvl w:val="0"/>
        <w:rPr>
          <w:rFonts w:ascii="Times New Roman" w:eastAsia="Times New Roman" w:hAnsi="Times New Roman" w:cs="Times New Roman"/>
          <w:b/>
          <w:bCs/>
          <w:lang w:bidi="en-US"/>
        </w:rPr>
      </w:pPr>
      <w:r w:rsidRPr="00E65078">
        <w:rPr>
          <w:rFonts w:ascii="Times New Roman" w:eastAsia="Times New Roman" w:hAnsi="Times New Roman" w:cs="Times New Roman"/>
          <w:b/>
          <w:bCs/>
          <w:lang w:bidi="en-US"/>
        </w:rPr>
        <w:t>Removal of Obsolete CMMs</w:t>
      </w:r>
    </w:p>
    <w:p w14:paraId="5CEE5B41"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3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The following CMMs previously adopted by the Commission shall be revoked since they are considered to have been fulfilled or are</w:t>
      </w:r>
      <w:r w:rsidRPr="00E65078">
        <w:rPr>
          <w:rFonts w:ascii="Times New Roman" w:eastAsia="Times New Roman" w:hAnsi="Times New Roman" w:cs="Times New Roman"/>
          <w:spacing w:val="-2"/>
          <w:lang w:bidi="en-US"/>
        </w:rPr>
        <w:t xml:space="preserve"> </w:t>
      </w:r>
      <w:r w:rsidRPr="00E65078">
        <w:rPr>
          <w:rFonts w:ascii="Times New Roman" w:eastAsia="Times New Roman" w:hAnsi="Times New Roman" w:cs="Times New Roman"/>
          <w:lang w:bidi="en-US"/>
        </w:rPr>
        <w:t>obsolete:</w:t>
      </w:r>
    </w:p>
    <w:p w14:paraId="3F2FBB22" w14:textId="6A42AA7A" w:rsidR="006A5662" w:rsidRPr="00556ED6" w:rsidRDefault="006A5662" w:rsidP="00487729">
      <w:pPr>
        <w:widowControl w:val="0"/>
        <w:numPr>
          <w:ilvl w:val="0"/>
          <w:numId w:val="14"/>
        </w:numPr>
        <w:tabs>
          <w:tab w:val="left" w:pos="1189"/>
        </w:tabs>
        <w:autoSpaceDE w:val="0"/>
        <w:autoSpaceDN w:val="0"/>
        <w:spacing w:after="240" w:line="240" w:lineRule="auto"/>
        <w:ind w:right="333"/>
        <w:jc w:val="both"/>
        <w:rPr>
          <w:rFonts w:ascii="Times New Roman" w:eastAsia="Times New Roman" w:hAnsi="Times New Roman" w:cs="Times New Roman"/>
          <w:lang w:bidi="en-US"/>
        </w:rPr>
      </w:pPr>
      <w:r w:rsidRPr="00556ED6">
        <w:rPr>
          <w:rFonts w:ascii="Times New Roman" w:eastAsia="Times New Roman" w:hAnsi="Times New Roman" w:cs="Times New Roman"/>
          <w:lang w:bidi="en-US"/>
        </w:rPr>
        <w:t xml:space="preserve">Resolution 15/09 </w:t>
      </w:r>
      <w:r w:rsidRPr="00556ED6">
        <w:rPr>
          <w:rFonts w:ascii="Times New Roman" w:eastAsia="Times New Roman" w:hAnsi="Times New Roman" w:cs="Times New Roman"/>
          <w:i/>
          <w:iCs/>
          <w:lang w:bidi="en-US"/>
        </w:rPr>
        <w:t xml:space="preserve">On a fish aggregating devices (FADs) working </w:t>
      </w:r>
      <w:r w:rsidRPr="00556ED6">
        <w:rPr>
          <w:rFonts w:ascii="Times New Roman" w:eastAsia="Times New Roman" w:hAnsi="Times New Roman" w:cs="Times New Roman"/>
          <w:lang w:bidi="en-US"/>
        </w:rPr>
        <w:t>group.</w:t>
      </w:r>
    </w:p>
    <w:p w14:paraId="252ADE1F" w14:textId="77777777" w:rsidR="006A5662" w:rsidRPr="00556ED6" w:rsidRDefault="006A5662" w:rsidP="00487729">
      <w:pPr>
        <w:widowControl w:val="0"/>
        <w:numPr>
          <w:ilvl w:val="0"/>
          <w:numId w:val="14"/>
        </w:numPr>
        <w:tabs>
          <w:tab w:val="left" w:pos="1189"/>
        </w:tabs>
        <w:autoSpaceDE w:val="0"/>
        <w:autoSpaceDN w:val="0"/>
        <w:spacing w:after="240" w:line="240" w:lineRule="auto"/>
        <w:ind w:right="333"/>
        <w:jc w:val="both"/>
        <w:rPr>
          <w:rFonts w:ascii="Times New Roman" w:eastAsia="Times New Roman" w:hAnsi="Times New Roman" w:cs="Times New Roman"/>
          <w:lang w:bidi="en-US"/>
        </w:rPr>
      </w:pPr>
      <w:r w:rsidRPr="00556ED6">
        <w:rPr>
          <w:rFonts w:ascii="Times New Roman" w:eastAsia="Times New Roman" w:hAnsi="Times New Roman" w:cs="Times New Roman"/>
          <w:lang w:bidi="en-US"/>
        </w:rPr>
        <w:t xml:space="preserve">Resolution 18/09 </w:t>
      </w:r>
      <w:r w:rsidRPr="00556ED6">
        <w:rPr>
          <w:rFonts w:ascii="Times New Roman" w:eastAsia="Times New Roman" w:hAnsi="Times New Roman" w:cs="Times New Roman"/>
          <w:i/>
          <w:iCs/>
          <w:lang w:bidi="en-US"/>
        </w:rPr>
        <w:t>On a Scoping Study of Socio-Economic Data and Indicators of IOTC Fisheries</w:t>
      </w:r>
      <w:r w:rsidRPr="00556ED6">
        <w:rPr>
          <w:rFonts w:ascii="Times New Roman" w:eastAsia="Times New Roman" w:hAnsi="Times New Roman" w:cs="Times New Roman"/>
          <w:lang w:bidi="en-US"/>
        </w:rPr>
        <w:t>.</w:t>
      </w:r>
    </w:p>
    <w:p w14:paraId="7C0893D3" w14:textId="22E12466" w:rsidR="006A5662" w:rsidRPr="00556ED6" w:rsidRDefault="006A5662" w:rsidP="00487729">
      <w:pPr>
        <w:widowControl w:val="0"/>
        <w:numPr>
          <w:ilvl w:val="0"/>
          <w:numId w:val="14"/>
        </w:numPr>
        <w:tabs>
          <w:tab w:val="left" w:pos="1189"/>
        </w:tabs>
        <w:autoSpaceDE w:val="0"/>
        <w:autoSpaceDN w:val="0"/>
        <w:spacing w:after="240" w:line="240" w:lineRule="auto"/>
        <w:ind w:right="333"/>
        <w:jc w:val="both"/>
        <w:rPr>
          <w:rFonts w:ascii="Times New Roman" w:eastAsia="Times New Roman" w:hAnsi="Times New Roman" w:cs="Times New Roman"/>
          <w:lang w:bidi="en-US"/>
        </w:rPr>
      </w:pPr>
      <w:r w:rsidRPr="00556ED6">
        <w:rPr>
          <w:rFonts w:ascii="Times New Roman" w:eastAsia="Times New Roman" w:hAnsi="Times New Roman" w:cs="Times New Roman"/>
          <w:lang w:bidi="en-US"/>
        </w:rPr>
        <w:t xml:space="preserve">Resolution 16/03 </w:t>
      </w:r>
      <w:r w:rsidRPr="00556ED6">
        <w:rPr>
          <w:rFonts w:ascii="Times New Roman" w:eastAsia="Times New Roman" w:hAnsi="Times New Roman" w:cs="Times New Roman"/>
          <w:i/>
          <w:iCs/>
          <w:lang w:bidi="en-US"/>
        </w:rPr>
        <w:t>On the second performance review follow-up</w:t>
      </w:r>
      <w:r w:rsidRPr="00556ED6">
        <w:rPr>
          <w:rFonts w:ascii="Times New Roman" w:eastAsia="Times New Roman" w:hAnsi="Times New Roman" w:cs="Times New Roman"/>
          <w:lang w:bidi="en-US"/>
        </w:rPr>
        <w:t>.</w:t>
      </w:r>
    </w:p>
    <w:p w14:paraId="701C113E" w14:textId="77777777" w:rsidR="006A5662" w:rsidRPr="00556ED6" w:rsidRDefault="006A5662" w:rsidP="00487729">
      <w:pPr>
        <w:widowControl w:val="0"/>
        <w:numPr>
          <w:ilvl w:val="0"/>
          <w:numId w:val="14"/>
        </w:numPr>
        <w:tabs>
          <w:tab w:val="left" w:pos="1189"/>
        </w:tabs>
        <w:autoSpaceDE w:val="0"/>
        <w:autoSpaceDN w:val="0"/>
        <w:spacing w:after="240" w:line="240" w:lineRule="auto"/>
        <w:ind w:right="333"/>
        <w:jc w:val="both"/>
        <w:rPr>
          <w:rFonts w:ascii="Times New Roman" w:eastAsia="Times New Roman" w:hAnsi="Times New Roman" w:cs="Times New Roman"/>
          <w:lang w:bidi="en-US"/>
        </w:rPr>
      </w:pPr>
      <w:r w:rsidRPr="00556ED6">
        <w:rPr>
          <w:rFonts w:ascii="Times New Roman" w:eastAsia="Times New Roman" w:hAnsi="Times New Roman" w:cs="Times New Roman"/>
          <w:lang w:bidi="en-US"/>
        </w:rPr>
        <w:t xml:space="preserve">Resolution 14/02 </w:t>
      </w:r>
      <w:r w:rsidRPr="00556ED6">
        <w:rPr>
          <w:rFonts w:ascii="Times New Roman" w:eastAsia="Times New Roman" w:hAnsi="Times New Roman" w:cs="Times New Roman"/>
          <w:i/>
          <w:iCs/>
          <w:lang w:bidi="en-US"/>
        </w:rPr>
        <w:t xml:space="preserve">For the conservation and management of tropical </w:t>
      </w:r>
      <w:proofErr w:type="gramStart"/>
      <w:r w:rsidRPr="00556ED6">
        <w:rPr>
          <w:rFonts w:ascii="Times New Roman" w:eastAsia="Times New Roman" w:hAnsi="Times New Roman" w:cs="Times New Roman"/>
          <w:i/>
          <w:iCs/>
          <w:lang w:bidi="en-US"/>
        </w:rPr>
        <w:t>tunas</w:t>
      </w:r>
      <w:proofErr w:type="gramEnd"/>
      <w:r w:rsidRPr="00556ED6">
        <w:rPr>
          <w:rFonts w:ascii="Times New Roman" w:eastAsia="Times New Roman" w:hAnsi="Times New Roman" w:cs="Times New Roman"/>
          <w:i/>
          <w:iCs/>
          <w:lang w:bidi="en-US"/>
        </w:rPr>
        <w:t xml:space="preserve"> stocks in the IOTC area of competence</w:t>
      </w:r>
      <w:r w:rsidRPr="00556ED6">
        <w:rPr>
          <w:rFonts w:ascii="Times New Roman" w:eastAsia="Times New Roman" w:hAnsi="Times New Roman" w:cs="Times New Roman"/>
          <w:lang w:bidi="en-US"/>
        </w:rPr>
        <w:t>.</w:t>
      </w:r>
    </w:p>
    <w:p w14:paraId="7FCE60A5" w14:textId="1C05452F" w:rsidR="006A5662" w:rsidRPr="005518CA" w:rsidRDefault="006A5662" w:rsidP="00487729">
      <w:pPr>
        <w:widowControl w:val="0"/>
        <w:numPr>
          <w:ilvl w:val="0"/>
          <w:numId w:val="14"/>
        </w:numPr>
        <w:tabs>
          <w:tab w:val="left" w:pos="1189"/>
        </w:tabs>
        <w:autoSpaceDE w:val="0"/>
        <w:autoSpaceDN w:val="0"/>
        <w:spacing w:after="240" w:line="240" w:lineRule="auto"/>
        <w:ind w:right="333"/>
        <w:jc w:val="both"/>
        <w:rPr>
          <w:ins w:id="4" w:author="SECRETARIAT (FG)" w:date="2026-02-12T16:30:00Z" w16du:dateUtc="2026-02-12T12:30:00Z"/>
          <w:rFonts w:ascii="Times New Roman" w:eastAsia="Times New Roman" w:hAnsi="Times New Roman" w:cs="Times New Roman"/>
          <w:lang w:bidi="en-US"/>
        </w:rPr>
      </w:pPr>
      <w:r w:rsidRPr="00556ED6">
        <w:rPr>
          <w:rFonts w:ascii="Times New Roman" w:hAnsi="Times New Roman" w:cs="Times New Roman"/>
          <w:bCs/>
          <w:lang w:val="en-GB"/>
        </w:rPr>
        <w:t xml:space="preserve">Resolution 05/03 </w:t>
      </w:r>
      <w:r w:rsidRPr="00556ED6">
        <w:rPr>
          <w:rFonts w:ascii="Times New Roman" w:hAnsi="Times New Roman" w:cs="Times New Roman"/>
          <w:bCs/>
          <w:i/>
          <w:iCs/>
          <w:lang w:val="en-GB"/>
        </w:rPr>
        <w:t>Relating to the Establishment of an IOTC Programme of Inspection in Port</w:t>
      </w:r>
      <w:r w:rsidR="00981D5B">
        <w:rPr>
          <w:rFonts w:ascii="Times New Roman" w:hAnsi="Times New Roman" w:cs="Times New Roman"/>
          <w:bCs/>
          <w:i/>
          <w:iCs/>
          <w:lang w:val="en-GB"/>
        </w:rPr>
        <w:t>.</w:t>
      </w:r>
    </w:p>
    <w:p w14:paraId="375074C9" w14:textId="7B83FD6B" w:rsidR="001029CA" w:rsidRPr="00556ED6" w:rsidRDefault="001029CA" w:rsidP="00487729">
      <w:pPr>
        <w:widowControl w:val="0"/>
        <w:numPr>
          <w:ilvl w:val="0"/>
          <w:numId w:val="14"/>
        </w:numPr>
        <w:tabs>
          <w:tab w:val="left" w:pos="1189"/>
        </w:tabs>
        <w:autoSpaceDE w:val="0"/>
        <w:autoSpaceDN w:val="0"/>
        <w:spacing w:after="240" w:line="240" w:lineRule="auto"/>
        <w:ind w:right="333"/>
        <w:jc w:val="both"/>
        <w:rPr>
          <w:rFonts w:ascii="Times New Roman" w:eastAsia="Times New Roman" w:hAnsi="Times New Roman" w:cs="Times New Roman"/>
          <w:lang w:bidi="en-US"/>
        </w:rPr>
      </w:pPr>
      <w:ins w:id="5" w:author="SECRETARIAT (FG)" w:date="2026-02-12T16:31:00Z" w16du:dateUtc="2026-02-12T12:31:00Z">
        <w:r w:rsidRPr="001029CA">
          <w:rPr>
            <w:rFonts w:ascii="Times New Roman" w:eastAsia="Times New Roman" w:hAnsi="Times New Roman" w:cs="Times New Roman"/>
            <w:lang w:bidi="en-US"/>
          </w:rPr>
          <w:t xml:space="preserve">Resolution 24/08 </w:t>
        </w:r>
        <w:r w:rsidRPr="005518CA">
          <w:rPr>
            <w:rFonts w:ascii="Times New Roman" w:eastAsia="Times New Roman" w:hAnsi="Times New Roman" w:cs="Times New Roman"/>
            <w:i/>
            <w:iCs/>
            <w:lang w:bidi="en-US"/>
          </w:rPr>
          <w:t xml:space="preserve">On A Management Procedure </w:t>
        </w:r>
        <w:proofErr w:type="gramStart"/>
        <w:r w:rsidRPr="005518CA">
          <w:rPr>
            <w:rFonts w:ascii="Times New Roman" w:eastAsia="Times New Roman" w:hAnsi="Times New Roman" w:cs="Times New Roman"/>
            <w:i/>
            <w:iCs/>
            <w:lang w:bidi="en-US"/>
          </w:rPr>
          <w:t>For</w:t>
        </w:r>
        <w:proofErr w:type="gramEnd"/>
        <w:r w:rsidRPr="005518CA">
          <w:rPr>
            <w:rFonts w:ascii="Times New Roman" w:eastAsia="Times New Roman" w:hAnsi="Times New Roman" w:cs="Times New Roman"/>
            <w:i/>
            <w:iCs/>
            <w:lang w:bidi="en-US"/>
          </w:rPr>
          <w:t xml:space="preserve"> Swordfish </w:t>
        </w:r>
        <w:proofErr w:type="gramStart"/>
        <w:r w:rsidRPr="005518CA">
          <w:rPr>
            <w:rFonts w:ascii="Times New Roman" w:eastAsia="Times New Roman" w:hAnsi="Times New Roman" w:cs="Times New Roman"/>
            <w:i/>
            <w:iCs/>
            <w:lang w:bidi="en-US"/>
          </w:rPr>
          <w:t>In</w:t>
        </w:r>
        <w:proofErr w:type="gramEnd"/>
        <w:r w:rsidRPr="005518CA">
          <w:rPr>
            <w:rFonts w:ascii="Times New Roman" w:eastAsia="Times New Roman" w:hAnsi="Times New Roman" w:cs="Times New Roman"/>
            <w:i/>
            <w:iCs/>
            <w:lang w:bidi="en-US"/>
          </w:rPr>
          <w:t xml:space="preserve"> </w:t>
        </w:r>
        <w:proofErr w:type="gramStart"/>
        <w:r w:rsidRPr="005518CA">
          <w:rPr>
            <w:rFonts w:ascii="Times New Roman" w:eastAsia="Times New Roman" w:hAnsi="Times New Roman" w:cs="Times New Roman"/>
            <w:i/>
            <w:iCs/>
            <w:lang w:bidi="en-US"/>
          </w:rPr>
          <w:t>The</w:t>
        </w:r>
        <w:proofErr w:type="gramEnd"/>
        <w:r w:rsidRPr="005518CA">
          <w:rPr>
            <w:rFonts w:ascii="Times New Roman" w:eastAsia="Times New Roman" w:hAnsi="Times New Roman" w:cs="Times New Roman"/>
            <w:i/>
            <w:iCs/>
            <w:lang w:bidi="en-US"/>
          </w:rPr>
          <w:t xml:space="preserve"> IOTC Area Of Competence</w:t>
        </w:r>
        <w:r>
          <w:rPr>
            <w:rFonts w:ascii="Times New Roman" w:eastAsia="Times New Roman" w:hAnsi="Times New Roman" w:cs="Times New Roman"/>
            <w:i/>
            <w:iCs/>
            <w:lang w:bidi="en-US"/>
          </w:rPr>
          <w:t>.</w:t>
        </w:r>
      </w:ins>
    </w:p>
    <w:p w14:paraId="66665988" w14:textId="77777777" w:rsidR="006A5662" w:rsidRPr="00E65078" w:rsidRDefault="006A5662" w:rsidP="00487729">
      <w:pPr>
        <w:widowControl w:val="0"/>
        <w:autoSpaceDE w:val="0"/>
        <w:autoSpaceDN w:val="0"/>
        <w:spacing w:after="240" w:line="240" w:lineRule="auto"/>
        <w:ind w:left="194"/>
        <w:jc w:val="both"/>
        <w:outlineLvl w:val="0"/>
        <w:rPr>
          <w:rFonts w:ascii="Times New Roman" w:eastAsia="Times New Roman" w:hAnsi="Times New Roman" w:cs="Times New Roman"/>
          <w:b/>
          <w:bCs/>
          <w:lang w:bidi="en-US"/>
        </w:rPr>
      </w:pPr>
      <w:r w:rsidRPr="00E65078">
        <w:rPr>
          <w:rFonts w:ascii="Times New Roman" w:eastAsia="Times New Roman" w:hAnsi="Times New Roman" w:cs="Times New Roman"/>
          <w:b/>
          <w:bCs/>
          <w:lang w:bidi="en-US"/>
        </w:rPr>
        <w:t>Final Provisions</w:t>
      </w:r>
    </w:p>
    <w:p w14:paraId="58BE0CA9" w14:textId="461E84B0" w:rsidR="006A5662" w:rsidRPr="00487729" w:rsidRDefault="006A5662" w:rsidP="00BC7D91">
      <w:pPr>
        <w:widowControl w:val="0"/>
        <w:numPr>
          <w:ilvl w:val="0"/>
          <w:numId w:val="15"/>
        </w:numPr>
        <w:tabs>
          <w:tab w:val="left" w:pos="828"/>
          <w:tab w:val="left" w:pos="829"/>
        </w:tabs>
        <w:autoSpaceDE w:val="0"/>
        <w:autoSpaceDN w:val="0"/>
        <w:adjustRightInd w:val="0"/>
        <w:spacing w:before="120" w:after="0" w:line="360" w:lineRule="auto"/>
        <w:ind w:right="330"/>
        <w:jc w:val="both"/>
        <w:rPr>
          <w:rFonts w:ascii="Times New Roman" w:eastAsia="Times New Roman" w:hAnsi="Times New Roman" w:cs="Times New Roman"/>
          <w:sz w:val="21"/>
          <w:lang w:bidi="en-US"/>
        </w:rPr>
      </w:pPr>
      <w:r w:rsidRPr="00487729">
        <w:rPr>
          <w:rFonts w:ascii="Times New Roman" w:eastAsia="Times New Roman" w:hAnsi="Times New Roman" w:cs="Times New Roman"/>
          <w:lang w:bidi="en-US"/>
        </w:rPr>
        <w:t xml:space="preserve">This Resolution supersedes Resolution </w:t>
      </w:r>
      <w:del w:id="6" w:author="SECRETARIAT (FG)" w:date="2026-02-14T08:04:00Z" w16du:dateUtc="2026-02-14T04:04:00Z">
        <w:r w:rsidRPr="00487729" w:rsidDel="005518CA">
          <w:rPr>
            <w:rFonts w:ascii="Times New Roman" w:eastAsia="Times New Roman" w:hAnsi="Times New Roman" w:cs="Times New Roman"/>
            <w:lang w:bidi="en-US"/>
          </w:rPr>
          <w:delText>24/10</w:delText>
        </w:r>
      </w:del>
      <w:ins w:id="7" w:author="SECRETARIAT (FG)" w:date="2026-02-14T08:04:00Z" w16du:dateUtc="2026-02-14T04:04:00Z">
        <w:r w:rsidR="005518CA">
          <w:rPr>
            <w:rFonts w:ascii="Times New Roman" w:eastAsia="Times New Roman" w:hAnsi="Times New Roman" w:cs="Times New Roman"/>
            <w:lang w:bidi="en-US"/>
          </w:rPr>
          <w:t>25/12</w:t>
        </w:r>
      </w:ins>
      <w:r w:rsidRPr="00487729">
        <w:rPr>
          <w:rFonts w:ascii="Times New Roman" w:eastAsia="Times New Roman" w:hAnsi="Times New Roman" w:cs="Times New Roman"/>
          <w:lang w:bidi="en-US"/>
        </w:rPr>
        <w:t xml:space="preserve"> </w:t>
      </w:r>
      <w:r w:rsidRPr="00487729">
        <w:rPr>
          <w:rFonts w:ascii="Times New Roman" w:eastAsia="Times New Roman" w:hAnsi="Times New Roman" w:cs="Times New Roman"/>
          <w:i/>
          <w:iCs/>
          <w:lang w:bidi="en-US"/>
        </w:rPr>
        <w:t xml:space="preserve">On the promotion of the implementation of IOTC </w:t>
      </w:r>
      <w:r w:rsidRPr="00487729">
        <w:rPr>
          <w:rFonts w:ascii="Times New Roman" w:eastAsia="Times New Roman" w:hAnsi="Times New Roman" w:cs="Times New Roman"/>
          <w:i/>
          <w:iCs/>
          <w:lang w:bidi="en-US"/>
        </w:rPr>
        <w:lastRenderedPageBreak/>
        <w:t>conservation and management measures</w:t>
      </w:r>
      <w:r w:rsidRPr="00487729">
        <w:rPr>
          <w:rFonts w:ascii="Times New Roman" w:eastAsia="Times New Roman" w:hAnsi="Times New Roman" w:cs="Times New Roman"/>
          <w:lang w:bidi="en-US"/>
        </w:rPr>
        <w:t xml:space="preserve"> and </w:t>
      </w:r>
      <w:r w:rsidRPr="00487729">
        <w:rPr>
          <w:rFonts w:ascii="Times New Roman" w:hAnsi="Times New Roman" w:cs="Times New Roman"/>
          <w:lang w:val="en-GB"/>
        </w:rPr>
        <w:t xml:space="preserve">Resolution 17/02 </w:t>
      </w:r>
      <w:r w:rsidRPr="00487729">
        <w:rPr>
          <w:rFonts w:ascii="Times New Roman" w:hAnsi="Times New Roman" w:cs="Times New Roman"/>
          <w:i/>
          <w:iCs/>
          <w:lang w:val="en-GB"/>
        </w:rPr>
        <w:t>Working Party on the Implementation of Conservation and Management Measures (WPICMM).</w:t>
      </w:r>
    </w:p>
    <w:p w14:paraId="0DF8A3FD" w14:textId="77777777" w:rsidR="006A5662" w:rsidRPr="00E65078" w:rsidRDefault="006A5662" w:rsidP="00C61827">
      <w:pPr>
        <w:spacing w:before="120" w:line="360" w:lineRule="auto"/>
        <w:rPr>
          <w:rFonts w:ascii="Times New Roman" w:hAnsi="Times New Roman" w:cs="Times New Roman"/>
          <w:lang w:val="en-GB"/>
        </w:rPr>
      </w:pPr>
      <w:r w:rsidRPr="00E65078">
        <w:rPr>
          <w:rFonts w:ascii="Times New Roman" w:hAnsi="Times New Roman" w:cs="Times New Roman"/>
          <w:lang w:val="en-GB"/>
        </w:rPr>
        <w:br w:type="page"/>
      </w:r>
    </w:p>
    <w:p w14:paraId="16B7C64D" w14:textId="77777777" w:rsidR="006A5662" w:rsidRPr="00E65078" w:rsidRDefault="006A5662" w:rsidP="00C61827">
      <w:pPr>
        <w:spacing w:before="120" w:line="360" w:lineRule="auto"/>
        <w:jc w:val="both"/>
        <w:rPr>
          <w:rFonts w:ascii="Times New Roman" w:hAnsi="Times New Roman" w:cs="Times New Roman"/>
          <w:lang w:val="en-GB"/>
        </w:rPr>
      </w:pPr>
    </w:p>
    <w:p w14:paraId="233F43F4" w14:textId="77777777" w:rsidR="006A5662" w:rsidRPr="00E65078" w:rsidRDefault="006A5662" w:rsidP="00C61827">
      <w:pPr>
        <w:autoSpaceDE w:val="0"/>
        <w:autoSpaceDN w:val="0"/>
        <w:adjustRightInd w:val="0"/>
        <w:spacing w:before="120" w:after="0" w:line="360" w:lineRule="auto"/>
        <w:jc w:val="center"/>
        <w:rPr>
          <w:rFonts w:ascii="Times New Roman" w:hAnsi="Times New Roman" w:cs="Times New Roman"/>
          <w:b/>
          <w:bCs/>
          <w:lang w:val="en-GB"/>
        </w:rPr>
      </w:pPr>
      <w:r w:rsidRPr="00E65078">
        <w:rPr>
          <w:rFonts w:ascii="Times New Roman" w:hAnsi="Times New Roman" w:cs="Times New Roman"/>
          <w:b/>
          <w:bCs/>
          <w:lang w:val="en-GB"/>
        </w:rPr>
        <w:t>ANNEX I</w:t>
      </w:r>
    </w:p>
    <w:p w14:paraId="4D1EA229" w14:textId="77777777" w:rsidR="006A5662" w:rsidRPr="00E65078" w:rsidRDefault="006A5662" w:rsidP="00C61827">
      <w:pPr>
        <w:autoSpaceDE w:val="0"/>
        <w:autoSpaceDN w:val="0"/>
        <w:adjustRightInd w:val="0"/>
        <w:spacing w:before="120" w:after="0" w:line="360" w:lineRule="auto"/>
        <w:jc w:val="center"/>
        <w:rPr>
          <w:rFonts w:ascii="Times New Roman" w:hAnsi="Times New Roman" w:cs="Times New Roman"/>
          <w:b/>
          <w:bCs/>
          <w:lang w:val="en-GB"/>
        </w:rPr>
      </w:pPr>
      <w:r w:rsidRPr="00E65078">
        <w:rPr>
          <w:rFonts w:ascii="Times New Roman" w:hAnsi="Times New Roman" w:cs="Times New Roman"/>
          <w:b/>
          <w:bCs/>
          <w:lang w:val="en-GB"/>
        </w:rPr>
        <w:t>TERMS OF REFERENCE FOR A WORKING PARTY ON THE IMPLEMENTATION OF</w:t>
      </w:r>
    </w:p>
    <w:p w14:paraId="2B3FD36A" w14:textId="77777777" w:rsidR="006A5662" w:rsidRPr="00E65078" w:rsidRDefault="006A5662" w:rsidP="00C61827">
      <w:pPr>
        <w:autoSpaceDE w:val="0"/>
        <w:autoSpaceDN w:val="0"/>
        <w:adjustRightInd w:val="0"/>
        <w:spacing w:before="120" w:after="0" w:line="360" w:lineRule="auto"/>
        <w:jc w:val="center"/>
        <w:rPr>
          <w:rFonts w:ascii="Times New Roman" w:hAnsi="Times New Roman" w:cs="Times New Roman"/>
          <w:b/>
          <w:bCs/>
          <w:lang w:val="en-GB"/>
        </w:rPr>
      </w:pPr>
      <w:r w:rsidRPr="00E65078">
        <w:rPr>
          <w:rFonts w:ascii="Times New Roman" w:hAnsi="Times New Roman" w:cs="Times New Roman"/>
          <w:b/>
          <w:bCs/>
          <w:lang w:val="en-GB"/>
        </w:rPr>
        <w:t>CONSERVATION AND MANAGEMENT MEASURES (WPICMM)</w:t>
      </w:r>
    </w:p>
    <w:p w14:paraId="4A9E5F27" w14:textId="77777777" w:rsidR="006A5662" w:rsidRPr="00E65078" w:rsidRDefault="006A5662" w:rsidP="00C61827">
      <w:pPr>
        <w:autoSpaceDE w:val="0"/>
        <w:autoSpaceDN w:val="0"/>
        <w:adjustRightInd w:val="0"/>
        <w:spacing w:before="120" w:after="0" w:line="360" w:lineRule="auto"/>
        <w:jc w:val="both"/>
        <w:rPr>
          <w:rFonts w:ascii="Times New Roman" w:hAnsi="Times New Roman" w:cs="Times New Roman"/>
          <w:lang w:val="en-GB"/>
        </w:rPr>
      </w:pPr>
    </w:p>
    <w:p w14:paraId="38B5263F" w14:textId="77777777" w:rsidR="006A5662" w:rsidRPr="00E65078" w:rsidRDefault="006A5662" w:rsidP="00487729">
      <w:pPr>
        <w:pStyle w:val="ListParagraph"/>
        <w:numPr>
          <w:ilvl w:val="0"/>
          <w:numId w:val="16"/>
        </w:numPr>
        <w:autoSpaceDE w:val="0"/>
        <w:autoSpaceDN w:val="0"/>
        <w:adjustRightInd w:val="0"/>
        <w:spacing w:after="240" w:line="240" w:lineRule="auto"/>
        <w:jc w:val="both"/>
        <w:rPr>
          <w:rFonts w:ascii="Times New Roman" w:hAnsi="Times New Roman" w:cs="Times New Roman"/>
          <w:lang w:val="en-GB"/>
        </w:rPr>
      </w:pPr>
      <w:r w:rsidRPr="00E65078">
        <w:rPr>
          <w:rFonts w:ascii="Times New Roman" w:hAnsi="Times New Roman" w:cs="Times New Roman"/>
          <w:lang w:val="en-GB"/>
        </w:rPr>
        <w:t xml:space="preserve">The procedures of the Working Party on the Implementation of Conservation and Management Measures (WPICMM) shall be governed </w:t>
      </w:r>
      <w:r w:rsidRPr="00E65078">
        <w:rPr>
          <w:rFonts w:ascii="Times New Roman" w:hAnsi="Times New Roman" w:cs="Times New Roman"/>
          <w:i/>
          <w:iCs/>
          <w:lang w:val="en-GB"/>
        </w:rPr>
        <w:t>mutatis mutandis</w:t>
      </w:r>
      <w:r w:rsidRPr="00E65078">
        <w:rPr>
          <w:rFonts w:ascii="Times New Roman" w:hAnsi="Times New Roman" w:cs="Times New Roman"/>
          <w:lang w:val="en-GB"/>
        </w:rPr>
        <w:t xml:space="preserve"> by the Rules of Procedure of the Commission.</w:t>
      </w:r>
    </w:p>
    <w:p w14:paraId="188918E1" w14:textId="77777777" w:rsidR="006A5662" w:rsidRPr="00E65078" w:rsidRDefault="006A5662" w:rsidP="00487729">
      <w:pPr>
        <w:autoSpaceDE w:val="0"/>
        <w:autoSpaceDN w:val="0"/>
        <w:adjustRightInd w:val="0"/>
        <w:spacing w:after="240" w:line="240" w:lineRule="auto"/>
        <w:jc w:val="both"/>
        <w:rPr>
          <w:rFonts w:ascii="Times New Roman" w:hAnsi="Times New Roman" w:cs="Times New Roman"/>
          <w:b/>
          <w:bCs/>
          <w:lang w:val="en-GB"/>
        </w:rPr>
      </w:pPr>
      <w:r w:rsidRPr="00E65078">
        <w:rPr>
          <w:rFonts w:ascii="Times New Roman" w:hAnsi="Times New Roman" w:cs="Times New Roman"/>
          <w:b/>
          <w:bCs/>
          <w:lang w:val="en-GB"/>
        </w:rPr>
        <w:t>Objectives:</w:t>
      </w:r>
    </w:p>
    <w:p w14:paraId="5E8C28FB" w14:textId="1FC1345B" w:rsidR="006A5662" w:rsidRPr="00E65078" w:rsidRDefault="006A5662" w:rsidP="00487729">
      <w:pPr>
        <w:pStyle w:val="ListParagraph"/>
        <w:numPr>
          <w:ilvl w:val="0"/>
          <w:numId w:val="16"/>
        </w:numPr>
        <w:autoSpaceDE w:val="0"/>
        <w:autoSpaceDN w:val="0"/>
        <w:adjustRightInd w:val="0"/>
        <w:spacing w:after="240" w:line="240" w:lineRule="auto"/>
        <w:jc w:val="both"/>
        <w:rPr>
          <w:rFonts w:ascii="Times New Roman" w:hAnsi="Times New Roman" w:cs="Times New Roman"/>
          <w:lang w:val="en-GB"/>
        </w:rPr>
      </w:pPr>
      <w:r w:rsidRPr="00E65078">
        <w:rPr>
          <w:rFonts w:ascii="Times New Roman" w:hAnsi="Times New Roman" w:cs="Times New Roman"/>
          <w:lang w:val="en-GB"/>
        </w:rPr>
        <w:t>The objective of the WPICMM is to:</w:t>
      </w:r>
    </w:p>
    <w:p w14:paraId="420D1CB2" w14:textId="77777777" w:rsidR="006A5662" w:rsidRPr="00E65078" w:rsidRDefault="006A5662" w:rsidP="00487729">
      <w:pPr>
        <w:pStyle w:val="ListParagraph"/>
        <w:numPr>
          <w:ilvl w:val="1"/>
          <w:numId w:val="17"/>
        </w:numPr>
        <w:autoSpaceDE w:val="0"/>
        <w:autoSpaceDN w:val="0"/>
        <w:adjustRightInd w:val="0"/>
        <w:spacing w:after="240" w:line="240" w:lineRule="auto"/>
        <w:ind w:left="714"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Alleviate the technical discussions, workload and time pressures on the Compliance Committee, and permit it to focus on higher level compliance implementation strategies in its work for the </w:t>
      </w:r>
      <w:proofErr w:type="gramStart"/>
      <w:r w:rsidRPr="00E65078">
        <w:rPr>
          <w:rFonts w:ascii="Times New Roman" w:hAnsi="Times New Roman" w:cs="Times New Roman"/>
          <w:lang w:val="en-GB"/>
        </w:rPr>
        <w:t>Commission;</w:t>
      </w:r>
      <w:proofErr w:type="gramEnd"/>
    </w:p>
    <w:p w14:paraId="0C12A7A4" w14:textId="77777777" w:rsidR="006A5662" w:rsidRPr="00E65078" w:rsidRDefault="006A5662" w:rsidP="00487729">
      <w:pPr>
        <w:pStyle w:val="ListParagraph"/>
        <w:numPr>
          <w:ilvl w:val="1"/>
          <w:numId w:val="17"/>
        </w:numPr>
        <w:autoSpaceDE w:val="0"/>
        <w:autoSpaceDN w:val="0"/>
        <w:adjustRightInd w:val="0"/>
        <w:spacing w:after="240" w:line="240" w:lineRule="auto"/>
        <w:ind w:left="714" w:hanging="357"/>
        <w:contextualSpacing w:val="0"/>
        <w:jc w:val="both"/>
        <w:rPr>
          <w:rFonts w:ascii="Times New Roman" w:hAnsi="Times New Roman" w:cs="Times New Roman"/>
          <w:lang w:val="en-GB"/>
        </w:rPr>
      </w:pPr>
      <w:r w:rsidRPr="00E65078">
        <w:rPr>
          <w:rFonts w:ascii="Times New Roman" w:hAnsi="Times New Roman" w:cs="Times New Roman"/>
          <w:lang w:val="en-GB"/>
        </w:rPr>
        <w:t>Enhance the technical capacity of Contracting Party (Member) and Cooperating Non-Contracting Party (CNCP) (collectively termed CPCs) to understand and implement IOTC Conservation and Management Measures (CMMs</w:t>
      </w:r>
      <w:proofErr w:type="gramStart"/>
      <w:r w:rsidRPr="00E65078">
        <w:rPr>
          <w:rFonts w:ascii="Times New Roman" w:hAnsi="Times New Roman" w:cs="Times New Roman"/>
          <w:lang w:val="en-GB"/>
        </w:rPr>
        <w:t>);</w:t>
      </w:r>
      <w:proofErr w:type="gramEnd"/>
    </w:p>
    <w:p w14:paraId="42B6034A" w14:textId="77777777" w:rsidR="006A5662" w:rsidRPr="00E65078" w:rsidRDefault="006A5662" w:rsidP="00487729">
      <w:pPr>
        <w:pStyle w:val="ListParagraph"/>
        <w:numPr>
          <w:ilvl w:val="1"/>
          <w:numId w:val="17"/>
        </w:numPr>
        <w:autoSpaceDE w:val="0"/>
        <w:autoSpaceDN w:val="0"/>
        <w:adjustRightInd w:val="0"/>
        <w:spacing w:after="240" w:line="240" w:lineRule="auto"/>
        <w:ind w:left="714" w:hanging="357"/>
        <w:contextualSpacing w:val="0"/>
        <w:jc w:val="both"/>
        <w:rPr>
          <w:rFonts w:ascii="Times New Roman" w:hAnsi="Times New Roman" w:cs="Times New Roman"/>
          <w:lang w:val="en-GB"/>
        </w:rPr>
      </w:pPr>
      <w:r w:rsidRPr="00E65078">
        <w:rPr>
          <w:rFonts w:ascii="Times New Roman" w:hAnsi="Times New Roman" w:cs="Times New Roman"/>
          <w:lang w:val="en-GB"/>
        </w:rPr>
        <w:t>Prioritise implementation issues and develop operational standards for use by CPCs.</w:t>
      </w:r>
    </w:p>
    <w:p w14:paraId="5BA8F703" w14:textId="77777777" w:rsidR="006A5662" w:rsidRPr="00E65078" w:rsidRDefault="006A5662" w:rsidP="00487729">
      <w:pPr>
        <w:autoSpaceDE w:val="0"/>
        <w:autoSpaceDN w:val="0"/>
        <w:adjustRightInd w:val="0"/>
        <w:spacing w:after="240" w:line="240" w:lineRule="auto"/>
        <w:jc w:val="both"/>
        <w:rPr>
          <w:rFonts w:ascii="Times New Roman" w:hAnsi="Times New Roman" w:cs="Times New Roman"/>
          <w:b/>
          <w:bCs/>
          <w:lang w:val="en-GB"/>
        </w:rPr>
      </w:pPr>
      <w:r w:rsidRPr="00E65078">
        <w:rPr>
          <w:rFonts w:ascii="Times New Roman" w:hAnsi="Times New Roman" w:cs="Times New Roman"/>
          <w:b/>
          <w:bCs/>
          <w:lang w:val="en-GB"/>
        </w:rPr>
        <w:t>Composition:</w:t>
      </w:r>
    </w:p>
    <w:p w14:paraId="7C1912B7" w14:textId="0A20D139" w:rsidR="006A5662" w:rsidRPr="00E65078" w:rsidRDefault="006A5662" w:rsidP="00487729">
      <w:pPr>
        <w:pStyle w:val="ListParagraph"/>
        <w:numPr>
          <w:ilvl w:val="0"/>
          <w:numId w:val="16"/>
        </w:numPr>
        <w:autoSpaceDE w:val="0"/>
        <w:autoSpaceDN w:val="0"/>
        <w:adjustRightInd w:val="0"/>
        <w:spacing w:after="240" w:line="240" w:lineRule="auto"/>
        <w:jc w:val="both"/>
        <w:rPr>
          <w:rFonts w:ascii="Times New Roman" w:hAnsi="Times New Roman" w:cs="Times New Roman"/>
          <w:lang w:val="en-GB"/>
        </w:rPr>
      </w:pPr>
      <w:r w:rsidRPr="00E65078">
        <w:rPr>
          <w:rFonts w:ascii="Times New Roman" w:hAnsi="Times New Roman" w:cs="Times New Roman"/>
          <w:lang w:val="en-GB"/>
        </w:rPr>
        <w:t>The WPICMM shall be composed by fisheries compliance officers (or other relevant officer) of the CPCs, scientists, fisher</w:t>
      </w:r>
      <w:r w:rsidR="00846C7D">
        <w:rPr>
          <w:rFonts w:ascii="Times New Roman" w:hAnsi="Times New Roman" w:cs="Times New Roman"/>
          <w:lang w:val="en-GB"/>
        </w:rPr>
        <w:t>ie</w:t>
      </w:r>
      <w:r w:rsidRPr="00E65078">
        <w:rPr>
          <w:rFonts w:ascii="Times New Roman" w:hAnsi="Times New Roman" w:cs="Times New Roman"/>
          <w:lang w:val="en-GB"/>
        </w:rPr>
        <w:t xml:space="preserve">s managers, fishing industry representatives, administrators and other interested stakeholders, in accordance with the IOTC Rules of </w:t>
      </w:r>
      <w:proofErr w:type="gramStart"/>
      <w:r w:rsidRPr="00E65078">
        <w:rPr>
          <w:rFonts w:ascii="Times New Roman" w:hAnsi="Times New Roman" w:cs="Times New Roman"/>
          <w:lang w:val="en-GB"/>
        </w:rPr>
        <w:t>Procedure</w:t>
      </w:r>
      <w:r w:rsidR="009E20D5">
        <w:rPr>
          <w:rFonts w:ascii="Times New Roman" w:hAnsi="Times New Roman" w:cs="Times New Roman"/>
          <w:lang w:val="en-GB"/>
        </w:rPr>
        <w:t>;</w:t>
      </w:r>
      <w:proofErr w:type="gramEnd"/>
    </w:p>
    <w:p w14:paraId="68EFF482" w14:textId="77777777" w:rsidR="006A5662" w:rsidRPr="00E65078" w:rsidRDefault="006A5662" w:rsidP="00487729">
      <w:pPr>
        <w:autoSpaceDE w:val="0"/>
        <w:autoSpaceDN w:val="0"/>
        <w:adjustRightInd w:val="0"/>
        <w:spacing w:after="240" w:line="240" w:lineRule="auto"/>
        <w:jc w:val="both"/>
        <w:rPr>
          <w:rFonts w:ascii="Times New Roman" w:hAnsi="Times New Roman" w:cs="Times New Roman"/>
          <w:b/>
          <w:bCs/>
          <w:lang w:val="en-GB"/>
        </w:rPr>
      </w:pPr>
      <w:r w:rsidRPr="00E65078">
        <w:rPr>
          <w:rFonts w:ascii="Times New Roman" w:hAnsi="Times New Roman" w:cs="Times New Roman"/>
          <w:b/>
          <w:bCs/>
          <w:lang w:val="en-GB"/>
        </w:rPr>
        <w:t>Mandate:</w:t>
      </w:r>
    </w:p>
    <w:p w14:paraId="58840D25"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Examine all aspects of CPCs technical implementation of CMMs and recommending ways to enhance the level of </w:t>
      </w:r>
      <w:proofErr w:type="gramStart"/>
      <w:r w:rsidRPr="00E65078">
        <w:rPr>
          <w:rFonts w:ascii="Times New Roman" w:hAnsi="Times New Roman" w:cs="Times New Roman"/>
          <w:lang w:val="en-GB"/>
        </w:rPr>
        <w:t>implementation;</w:t>
      </w:r>
      <w:proofErr w:type="gramEnd"/>
    </w:p>
    <w:p w14:paraId="5CF93030"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Examine Monitoring, Control and Surveillance (MCS) technical matters </w:t>
      </w:r>
      <w:proofErr w:type="gramStart"/>
      <w:r w:rsidRPr="00E65078">
        <w:rPr>
          <w:rFonts w:ascii="Times New Roman" w:hAnsi="Times New Roman" w:cs="Times New Roman"/>
          <w:lang w:val="en-GB"/>
        </w:rPr>
        <w:t>in order to</w:t>
      </w:r>
      <w:proofErr w:type="gramEnd"/>
      <w:r w:rsidRPr="00E65078">
        <w:rPr>
          <w:rFonts w:ascii="Times New Roman" w:hAnsi="Times New Roman" w:cs="Times New Roman"/>
          <w:lang w:val="en-GB"/>
        </w:rPr>
        <w:t xml:space="preserve"> provide the Compliance Committee with options for strengthening </w:t>
      </w:r>
      <w:proofErr w:type="gramStart"/>
      <w:r w:rsidRPr="00E65078">
        <w:rPr>
          <w:rFonts w:ascii="Times New Roman" w:hAnsi="Times New Roman" w:cs="Times New Roman"/>
          <w:lang w:val="en-GB"/>
        </w:rPr>
        <w:t>MCS;</w:t>
      </w:r>
      <w:proofErr w:type="gramEnd"/>
    </w:p>
    <w:p w14:paraId="5EBA82EB"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Review the reporting requirements contained within CMMs </w:t>
      </w:r>
      <w:proofErr w:type="gramStart"/>
      <w:r w:rsidRPr="00E65078">
        <w:rPr>
          <w:rFonts w:ascii="Times New Roman" w:hAnsi="Times New Roman" w:cs="Times New Roman"/>
          <w:lang w:val="en-GB"/>
        </w:rPr>
        <w:t>in order to</w:t>
      </w:r>
      <w:proofErr w:type="gramEnd"/>
      <w:r w:rsidRPr="00E65078">
        <w:rPr>
          <w:rFonts w:ascii="Times New Roman" w:hAnsi="Times New Roman" w:cs="Times New Roman"/>
          <w:lang w:val="en-GB"/>
        </w:rPr>
        <w:t xml:space="preserve"> harmonize and </w:t>
      </w:r>
      <w:proofErr w:type="gramStart"/>
      <w:r w:rsidRPr="00E65078">
        <w:rPr>
          <w:rFonts w:ascii="Times New Roman" w:hAnsi="Times New Roman" w:cs="Times New Roman"/>
          <w:lang w:val="en-GB"/>
        </w:rPr>
        <w:t>streamline;</w:t>
      </w:r>
      <w:proofErr w:type="gramEnd"/>
    </w:p>
    <w:p w14:paraId="343D5746"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Develop a methodology for the assessment of implementation by CPCs, for producing the Country Compliance Reports provided annually to the Compliance Committee and flag </w:t>
      </w:r>
      <w:proofErr w:type="gramStart"/>
      <w:r w:rsidRPr="00E65078">
        <w:rPr>
          <w:rFonts w:ascii="Times New Roman" w:hAnsi="Times New Roman" w:cs="Times New Roman"/>
          <w:lang w:val="en-GB"/>
        </w:rPr>
        <w:t>States;</w:t>
      </w:r>
      <w:proofErr w:type="gramEnd"/>
    </w:p>
    <w:p w14:paraId="3049F378"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Review and assess the effectiveness and practical aspects of implementation of CMMs adopted by the Commission </w:t>
      </w:r>
      <w:proofErr w:type="gramStart"/>
      <w:r w:rsidRPr="00E65078">
        <w:rPr>
          <w:rFonts w:ascii="Times New Roman" w:hAnsi="Times New Roman" w:cs="Times New Roman"/>
          <w:lang w:val="en-GB"/>
        </w:rPr>
        <w:t>in order to</w:t>
      </w:r>
      <w:proofErr w:type="gramEnd"/>
      <w:r w:rsidRPr="00E65078">
        <w:rPr>
          <w:rFonts w:ascii="Times New Roman" w:hAnsi="Times New Roman" w:cs="Times New Roman"/>
          <w:lang w:val="en-GB"/>
        </w:rPr>
        <w:t xml:space="preserve"> identify deficiencies and implementation constraints faced by CPCs, and to recommend options for </w:t>
      </w:r>
      <w:proofErr w:type="gramStart"/>
      <w:r w:rsidRPr="00E65078">
        <w:rPr>
          <w:rFonts w:ascii="Times New Roman" w:hAnsi="Times New Roman" w:cs="Times New Roman"/>
          <w:lang w:val="en-GB"/>
        </w:rPr>
        <w:t>amendments;</w:t>
      </w:r>
      <w:proofErr w:type="gramEnd"/>
    </w:p>
    <w:p w14:paraId="200E10AC" w14:textId="3F24168C" w:rsidR="006A5662" w:rsidRPr="00556ED6"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556ED6">
        <w:rPr>
          <w:rFonts w:ascii="Times New Roman" w:eastAsia="Times New Roman" w:hAnsi="Times New Roman" w:cs="Times New Roman"/>
          <w:lang w:bidi="en-US"/>
        </w:rPr>
        <w:t xml:space="preserve">Draw the attention of the Compliance Committee and the Commission at its annual Session to CMMs which may have become </w:t>
      </w:r>
      <w:proofErr w:type="gramStart"/>
      <w:r w:rsidRPr="00556ED6">
        <w:rPr>
          <w:rFonts w:ascii="Times New Roman" w:eastAsia="Times New Roman" w:hAnsi="Times New Roman" w:cs="Times New Roman"/>
          <w:lang w:bidi="en-US"/>
        </w:rPr>
        <w:t>obsolete</w:t>
      </w:r>
      <w:r w:rsidR="009E20D5" w:rsidRPr="00556ED6">
        <w:rPr>
          <w:rFonts w:ascii="Times New Roman" w:eastAsia="Times New Roman" w:hAnsi="Times New Roman" w:cs="Times New Roman"/>
          <w:lang w:bidi="en-US"/>
        </w:rPr>
        <w:t>;</w:t>
      </w:r>
      <w:proofErr w:type="gramEnd"/>
    </w:p>
    <w:p w14:paraId="56A2544D"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Propose actions to address deficiencies in </w:t>
      </w:r>
      <w:proofErr w:type="gramStart"/>
      <w:r w:rsidRPr="00E65078">
        <w:rPr>
          <w:rFonts w:ascii="Times New Roman" w:hAnsi="Times New Roman" w:cs="Times New Roman"/>
          <w:lang w:val="en-GB"/>
        </w:rPr>
        <w:t>implementation;</w:t>
      </w:r>
      <w:proofErr w:type="gramEnd"/>
    </w:p>
    <w:p w14:paraId="2C88E232"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Development of minimum regional standards for implementation of </w:t>
      </w:r>
      <w:proofErr w:type="gramStart"/>
      <w:r w:rsidRPr="00E65078">
        <w:rPr>
          <w:rFonts w:ascii="Times New Roman" w:hAnsi="Times New Roman" w:cs="Times New Roman"/>
          <w:lang w:val="en-GB"/>
        </w:rPr>
        <w:t>CMMs;</w:t>
      </w:r>
      <w:proofErr w:type="gramEnd"/>
    </w:p>
    <w:p w14:paraId="1A5A51F0"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Develop a harmonized assessment criteria to identify vessels presumed to have engaged in illegal, unreported and unregulated (IUU) fishing </w:t>
      </w:r>
      <w:proofErr w:type="gramStart"/>
      <w:r w:rsidRPr="00E65078">
        <w:rPr>
          <w:rFonts w:ascii="Times New Roman" w:hAnsi="Times New Roman" w:cs="Times New Roman"/>
          <w:lang w:val="en-GB"/>
        </w:rPr>
        <w:t>activities;</w:t>
      </w:r>
      <w:proofErr w:type="gramEnd"/>
    </w:p>
    <w:p w14:paraId="16061964"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lastRenderedPageBreak/>
        <w:t xml:space="preserve">Monitor the development of, and recommend further actions for the IOTC list of vessels presumed to have engaged in illegal, unreported and unregulated (IUU) fishing activities, including where requested by the Compliance Committee or involved CPCs, a review of the evidence to be presented, where such evidence can be made available to the </w:t>
      </w:r>
      <w:proofErr w:type="gramStart"/>
      <w:r w:rsidRPr="00E65078">
        <w:rPr>
          <w:rFonts w:ascii="Times New Roman" w:hAnsi="Times New Roman" w:cs="Times New Roman"/>
          <w:lang w:val="en-GB"/>
        </w:rPr>
        <w:t>WPICMM;</w:t>
      </w:r>
      <w:proofErr w:type="gramEnd"/>
    </w:p>
    <w:p w14:paraId="0308C376"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Monitor the development of, and recommend actions for the list of </w:t>
      </w:r>
      <w:proofErr w:type="gramStart"/>
      <w:r w:rsidRPr="00E65078">
        <w:rPr>
          <w:rFonts w:ascii="Times New Roman" w:hAnsi="Times New Roman" w:cs="Times New Roman"/>
          <w:lang w:val="en-GB"/>
        </w:rPr>
        <w:t>Large Scale</w:t>
      </w:r>
      <w:proofErr w:type="gramEnd"/>
      <w:r w:rsidRPr="00E65078">
        <w:rPr>
          <w:rFonts w:ascii="Times New Roman" w:hAnsi="Times New Roman" w:cs="Times New Roman"/>
          <w:lang w:val="en-GB"/>
        </w:rPr>
        <w:t xml:space="preserve"> Tuna Longline Vessels (LSTLVs)/carrier vessels presumed to have committed infractions of IOTC CMMs, as recorded by observers deployed under the at-sea transhipment </w:t>
      </w:r>
      <w:proofErr w:type="gramStart"/>
      <w:r w:rsidRPr="00E65078">
        <w:rPr>
          <w:rFonts w:ascii="Times New Roman" w:hAnsi="Times New Roman" w:cs="Times New Roman"/>
          <w:lang w:val="en-GB"/>
        </w:rPr>
        <w:t>programme;</w:t>
      </w:r>
      <w:proofErr w:type="gramEnd"/>
    </w:p>
    <w:p w14:paraId="023F26D7"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Provide recommendations to the Compliance Committee to assist CPCs in the design and implementation of national MCS </w:t>
      </w:r>
      <w:proofErr w:type="gramStart"/>
      <w:r w:rsidRPr="00E65078">
        <w:rPr>
          <w:rFonts w:ascii="Times New Roman" w:hAnsi="Times New Roman" w:cs="Times New Roman"/>
          <w:lang w:val="en-GB"/>
        </w:rPr>
        <w:t>systems;</w:t>
      </w:r>
      <w:proofErr w:type="gramEnd"/>
    </w:p>
    <w:p w14:paraId="4BC1B696"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Provide recommendations to the Compliance Committee to assist CPCs in the design and implementation of enforcement actions to ensure compliance with IOTC </w:t>
      </w:r>
      <w:proofErr w:type="gramStart"/>
      <w:r w:rsidRPr="00E65078">
        <w:rPr>
          <w:rFonts w:ascii="Times New Roman" w:hAnsi="Times New Roman" w:cs="Times New Roman"/>
          <w:lang w:val="en-GB"/>
        </w:rPr>
        <w:t>CMMs;</w:t>
      </w:r>
      <w:proofErr w:type="gramEnd"/>
    </w:p>
    <w:p w14:paraId="618676F8"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Development of regional capacity building mechanisms to assist CPCs to meet the regional minimum terms and conditions or standards for implementation of the </w:t>
      </w:r>
      <w:proofErr w:type="gramStart"/>
      <w:r w:rsidRPr="00E65078">
        <w:rPr>
          <w:rFonts w:ascii="Times New Roman" w:hAnsi="Times New Roman" w:cs="Times New Roman"/>
          <w:lang w:val="en-GB"/>
        </w:rPr>
        <w:t>CMMs;</w:t>
      </w:r>
      <w:proofErr w:type="gramEnd"/>
    </w:p>
    <w:p w14:paraId="7E8F0286"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Provide recommendations for the strengthening of the implementation of CMMs and capacity building activities, including compliance support missions, regional/national training courses and workshops, to be funded under the special fund for capacity building or extra budgetary </w:t>
      </w:r>
      <w:proofErr w:type="gramStart"/>
      <w:r w:rsidRPr="00E65078">
        <w:rPr>
          <w:rFonts w:ascii="Times New Roman" w:hAnsi="Times New Roman" w:cs="Times New Roman"/>
          <w:lang w:val="en-GB"/>
        </w:rPr>
        <w:t>contributions;</w:t>
      </w:r>
      <w:proofErr w:type="gramEnd"/>
    </w:p>
    <w:p w14:paraId="4EC8530A" w14:textId="29E7A693"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Review compliance with data reporting obligations by CPCs and recommend actions for </w:t>
      </w:r>
      <w:proofErr w:type="gramStart"/>
      <w:r w:rsidRPr="00E65078">
        <w:rPr>
          <w:rFonts w:ascii="Times New Roman" w:hAnsi="Times New Roman" w:cs="Times New Roman"/>
          <w:lang w:val="en-GB"/>
        </w:rPr>
        <w:t>implementation</w:t>
      </w:r>
      <w:r w:rsidR="00F07406">
        <w:rPr>
          <w:rFonts w:ascii="Times New Roman" w:hAnsi="Times New Roman" w:cs="Times New Roman"/>
          <w:lang w:val="en-GB"/>
        </w:rPr>
        <w:t>;</w:t>
      </w:r>
      <w:proofErr w:type="gramEnd"/>
    </w:p>
    <w:p w14:paraId="76268557" w14:textId="36EE0EE0"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 xml:space="preserve">Other tasks as assigned by the Compliance Committee or </w:t>
      </w:r>
      <w:proofErr w:type="gramStart"/>
      <w:r w:rsidRPr="00E65078">
        <w:rPr>
          <w:rFonts w:ascii="Times New Roman" w:hAnsi="Times New Roman" w:cs="Times New Roman"/>
          <w:lang w:val="en-GB"/>
        </w:rPr>
        <w:t>Commission</w:t>
      </w:r>
      <w:r w:rsidR="00F07406">
        <w:rPr>
          <w:rFonts w:ascii="Times New Roman" w:hAnsi="Times New Roman" w:cs="Times New Roman"/>
          <w:lang w:val="en-GB"/>
        </w:rPr>
        <w:t>;</w:t>
      </w:r>
      <w:proofErr w:type="gramEnd"/>
    </w:p>
    <w:p w14:paraId="3ED64B39" w14:textId="65BD6710" w:rsidR="006A5662" w:rsidRPr="002F5D05"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2F5D05">
        <w:rPr>
          <w:rFonts w:ascii="Times New Roman" w:hAnsi="Times New Roman" w:cs="Times New Roman"/>
          <w:lang w:val="en-GB"/>
        </w:rPr>
        <w:t xml:space="preserve">The WPICMM would meet once a year, </w:t>
      </w:r>
      <w:r w:rsidR="00315DEF" w:rsidRPr="002F5D05">
        <w:rPr>
          <w:rFonts w:ascii="Times New Roman" w:hAnsi="Times New Roman" w:cs="Times New Roman"/>
          <w:lang w:val="en-GB"/>
        </w:rPr>
        <w:t>in advance of</w:t>
      </w:r>
      <w:r w:rsidRPr="002F5D05">
        <w:rPr>
          <w:rFonts w:ascii="Times New Roman" w:hAnsi="Times New Roman" w:cs="Times New Roman"/>
          <w:lang w:val="en-GB"/>
        </w:rPr>
        <w:t xml:space="preserve"> the meeting of the Compliance Committee, and shall report on its work to the Compliance Committee at its annual session.</w:t>
      </w:r>
    </w:p>
    <w:p w14:paraId="662D6DD6" w14:textId="21DBCD3E" w:rsidR="00701DFF" w:rsidRPr="00E65078" w:rsidRDefault="00701DFF" w:rsidP="00C61827">
      <w:pPr>
        <w:pStyle w:val="ListParagraph"/>
        <w:spacing w:before="120" w:after="120" w:line="360" w:lineRule="auto"/>
        <w:ind w:left="567"/>
        <w:jc w:val="both"/>
        <w:rPr>
          <w:rFonts w:ascii="Times New Roman" w:hAnsi="Times New Roman" w:cs="Times New Roman"/>
          <w:lang w:val="en-GB"/>
        </w:rPr>
      </w:pPr>
    </w:p>
    <w:sectPr w:rsidR="00701DFF" w:rsidRPr="00E65078" w:rsidSect="00487729">
      <w:headerReference w:type="default" r:id="rId11"/>
      <w:footerReference w:type="default" r:id="rId12"/>
      <w:headerReference w:type="first" r:id="rId13"/>
      <w:footerReference w:type="first" r:id="rId14"/>
      <w:pgSz w:w="12240" w:h="15840" w:code="1"/>
      <w:pgMar w:top="720" w:right="1037" w:bottom="720" w:left="720" w:header="510" w:footer="27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F2674" w14:textId="77777777" w:rsidR="001C2D5E" w:rsidRDefault="001C2D5E" w:rsidP="002C369A">
      <w:pPr>
        <w:spacing w:after="0" w:line="240" w:lineRule="auto"/>
      </w:pPr>
      <w:r>
        <w:separator/>
      </w:r>
    </w:p>
  </w:endnote>
  <w:endnote w:type="continuationSeparator" w:id="0">
    <w:p w14:paraId="4C42BE42" w14:textId="77777777" w:rsidR="001C2D5E" w:rsidRDefault="001C2D5E" w:rsidP="002C3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58630283"/>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sz w:val="16"/>
            <w:szCs w:val="16"/>
          </w:rPr>
          <w:id w:val="1728636285"/>
          <w:docPartObj>
            <w:docPartGallery w:val="Page Numbers (Top of Page)"/>
            <w:docPartUnique/>
          </w:docPartObj>
        </w:sdtPr>
        <w:sdtContent>
          <w:p w14:paraId="023434F3" w14:textId="1B40214F" w:rsidR="00BC7928" w:rsidRPr="00F627AC" w:rsidRDefault="00BC7928" w:rsidP="00BC7928">
            <w:pPr>
              <w:pStyle w:val="Footer"/>
              <w:pBdr>
                <w:top w:val="single" w:sz="4" w:space="1" w:color="auto"/>
              </w:pBdr>
              <w:jc w:val="center"/>
              <w:rPr>
                <w:rFonts w:ascii="Times New Roman" w:hAnsi="Times New Roman" w:cs="Times New Roman"/>
                <w:sz w:val="16"/>
                <w:szCs w:val="16"/>
              </w:rPr>
            </w:pPr>
            <w:r w:rsidRPr="00F627AC">
              <w:rPr>
                <w:rFonts w:ascii="Times New Roman" w:hAnsi="Times New Roman" w:cs="Times New Roman"/>
                <w:sz w:val="16"/>
                <w:szCs w:val="16"/>
              </w:rPr>
              <w:t xml:space="preserve">Page </w:t>
            </w:r>
            <w:r w:rsidRPr="00F627AC">
              <w:rPr>
                <w:rFonts w:ascii="Times New Roman" w:hAnsi="Times New Roman" w:cs="Times New Roman"/>
                <w:sz w:val="16"/>
                <w:szCs w:val="16"/>
              </w:rPr>
              <w:fldChar w:fldCharType="begin"/>
            </w:r>
            <w:r w:rsidRPr="00F627AC">
              <w:rPr>
                <w:rFonts w:ascii="Times New Roman" w:hAnsi="Times New Roman" w:cs="Times New Roman"/>
                <w:sz w:val="16"/>
                <w:szCs w:val="16"/>
              </w:rPr>
              <w:instrText xml:space="preserve"> PAGE </w:instrText>
            </w:r>
            <w:r w:rsidRPr="00F627AC">
              <w:rPr>
                <w:rFonts w:ascii="Times New Roman" w:hAnsi="Times New Roman" w:cs="Times New Roman"/>
                <w:sz w:val="16"/>
                <w:szCs w:val="16"/>
              </w:rPr>
              <w:fldChar w:fldCharType="separate"/>
            </w:r>
            <w:r w:rsidRPr="00F627AC">
              <w:rPr>
                <w:rFonts w:ascii="Times New Roman" w:hAnsi="Times New Roman" w:cs="Times New Roman"/>
                <w:noProof/>
                <w:sz w:val="16"/>
                <w:szCs w:val="16"/>
              </w:rPr>
              <w:t>2</w:t>
            </w:r>
            <w:r w:rsidRPr="00F627AC">
              <w:rPr>
                <w:rFonts w:ascii="Times New Roman" w:hAnsi="Times New Roman" w:cs="Times New Roman"/>
                <w:sz w:val="16"/>
                <w:szCs w:val="16"/>
              </w:rPr>
              <w:fldChar w:fldCharType="end"/>
            </w:r>
            <w:r w:rsidRPr="00F627AC">
              <w:rPr>
                <w:rFonts w:ascii="Times New Roman" w:hAnsi="Times New Roman" w:cs="Times New Roman"/>
                <w:sz w:val="16"/>
                <w:szCs w:val="16"/>
              </w:rPr>
              <w:t xml:space="preserve"> of </w:t>
            </w:r>
            <w:r w:rsidRPr="00F627AC">
              <w:rPr>
                <w:rFonts w:ascii="Times New Roman" w:hAnsi="Times New Roman" w:cs="Times New Roman"/>
                <w:sz w:val="16"/>
                <w:szCs w:val="16"/>
              </w:rPr>
              <w:fldChar w:fldCharType="begin"/>
            </w:r>
            <w:r w:rsidRPr="00F627AC">
              <w:rPr>
                <w:rFonts w:ascii="Times New Roman" w:hAnsi="Times New Roman" w:cs="Times New Roman"/>
                <w:sz w:val="16"/>
                <w:szCs w:val="16"/>
              </w:rPr>
              <w:instrText xml:space="preserve"> NUMPAGES  </w:instrText>
            </w:r>
            <w:r w:rsidRPr="00F627AC">
              <w:rPr>
                <w:rFonts w:ascii="Times New Roman" w:hAnsi="Times New Roman" w:cs="Times New Roman"/>
                <w:sz w:val="16"/>
                <w:szCs w:val="16"/>
              </w:rPr>
              <w:fldChar w:fldCharType="separate"/>
            </w:r>
            <w:r w:rsidRPr="00F627AC">
              <w:rPr>
                <w:rFonts w:ascii="Times New Roman" w:hAnsi="Times New Roman" w:cs="Times New Roman"/>
                <w:noProof/>
                <w:sz w:val="16"/>
                <w:szCs w:val="16"/>
              </w:rPr>
              <w:t>2</w:t>
            </w:r>
            <w:r w:rsidRPr="00F627AC">
              <w:rPr>
                <w:rFonts w:ascii="Times New Roman" w:hAnsi="Times New Roman" w:cs="Times New Roman"/>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251191130"/>
      <w:docPartObj>
        <w:docPartGallery w:val="Page Numbers (Bottom of Page)"/>
        <w:docPartUnique/>
      </w:docPartObj>
    </w:sdtPr>
    <w:sdtContent>
      <w:sdt>
        <w:sdtPr>
          <w:rPr>
            <w:sz w:val="16"/>
            <w:szCs w:val="16"/>
          </w:rPr>
          <w:id w:val="1693416544"/>
          <w:docPartObj>
            <w:docPartGallery w:val="Page Numbers (Top of Page)"/>
            <w:docPartUnique/>
          </w:docPartObj>
        </w:sdtPr>
        <w:sdtContent>
          <w:p w14:paraId="4B1D2177" w14:textId="7DAEEFAE" w:rsidR="00BC7928" w:rsidRPr="00BC7928" w:rsidRDefault="00BC7928" w:rsidP="00BC7928">
            <w:pPr>
              <w:pStyle w:val="Footer"/>
              <w:pBdr>
                <w:top w:val="single" w:sz="4" w:space="1" w:color="auto"/>
              </w:pBdr>
              <w:jc w:val="center"/>
              <w:rPr>
                <w:sz w:val="16"/>
                <w:szCs w:val="16"/>
              </w:rPr>
            </w:pPr>
            <w:r w:rsidRPr="00BC7928">
              <w:rPr>
                <w:sz w:val="16"/>
                <w:szCs w:val="16"/>
              </w:rPr>
              <w:t xml:space="preserve">Page </w:t>
            </w:r>
            <w:r w:rsidRPr="00BC7928">
              <w:rPr>
                <w:sz w:val="16"/>
                <w:szCs w:val="16"/>
              </w:rPr>
              <w:fldChar w:fldCharType="begin"/>
            </w:r>
            <w:r w:rsidRPr="00BC7928">
              <w:rPr>
                <w:sz w:val="16"/>
                <w:szCs w:val="16"/>
              </w:rPr>
              <w:instrText xml:space="preserve"> PAGE </w:instrText>
            </w:r>
            <w:r w:rsidRPr="00BC7928">
              <w:rPr>
                <w:sz w:val="16"/>
                <w:szCs w:val="16"/>
              </w:rPr>
              <w:fldChar w:fldCharType="separate"/>
            </w:r>
            <w:r>
              <w:rPr>
                <w:sz w:val="16"/>
                <w:szCs w:val="16"/>
              </w:rPr>
              <w:t>2</w:t>
            </w:r>
            <w:r w:rsidRPr="00BC7928">
              <w:rPr>
                <w:sz w:val="16"/>
                <w:szCs w:val="16"/>
              </w:rPr>
              <w:fldChar w:fldCharType="end"/>
            </w:r>
            <w:r w:rsidRPr="00BC7928">
              <w:rPr>
                <w:sz w:val="16"/>
                <w:szCs w:val="16"/>
              </w:rPr>
              <w:t xml:space="preserve"> of </w:t>
            </w:r>
            <w:r w:rsidRPr="00BC7928">
              <w:rPr>
                <w:sz w:val="16"/>
                <w:szCs w:val="16"/>
              </w:rPr>
              <w:fldChar w:fldCharType="begin"/>
            </w:r>
            <w:r w:rsidRPr="00BC7928">
              <w:rPr>
                <w:sz w:val="16"/>
                <w:szCs w:val="16"/>
              </w:rPr>
              <w:instrText xml:space="preserve"> NUMPAGES  </w:instrText>
            </w:r>
            <w:r w:rsidRPr="00BC7928">
              <w:rPr>
                <w:sz w:val="16"/>
                <w:szCs w:val="16"/>
              </w:rPr>
              <w:fldChar w:fldCharType="separate"/>
            </w:r>
            <w:r>
              <w:rPr>
                <w:sz w:val="16"/>
                <w:szCs w:val="16"/>
              </w:rPr>
              <w:t>5</w:t>
            </w:r>
            <w:r w:rsidRPr="00BC7928">
              <w:rPr>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062FE" w14:textId="77777777" w:rsidR="001C2D5E" w:rsidRDefault="001C2D5E" w:rsidP="002C369A">
      <w:pPr>
        <w:spacing w:after="0" w:line="240" w:lineRule="auto"/>
      </w:pPr>
      <w:r>
        <w:separator/>
      </w:r>
    </w:p>
  </w:footnote>
  <w:footnote w:type="continuationSeparator" w:id="0">
    <w:p w14:paraId="72B313CD" w14:textId="77777777" w:rsidR="001C2D5E" w:rsidRDefault="001C2D5E" w:rsidP="002C3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B7210" w14:textId="53C7D4EA" w:rsidR="00BC7928" w:rsidRPr="00487729" w:rsidRDefault="00BC7928" w:rsidP="00487729">
    <w:pPr>
      <w:pStyle w:val="Header"/>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B8FE7" w14:textId="3B74F83C" w:rsidR="00487729" w:rsidRPr="001D6EFE" w:rsidRDefault="00BC7928" w:rsidP="00487729">
    <w:pPr>
      <w:pStyle w:val="Header"/>
      <w:pBdr>
        <w:bottom w:val="single" w:sz="4" w:space="1" w:color="auto"/>
      </w:pBdr>
      <w:jc w:val="right"/>
      <w:rPr>
        <w:rFonts w:cs="Calibri"/>
        <w:sz w:val="24"/>
        <w:szCs w:val="24"/>
      </w:rPr>
    </w:pPr>
    <w:r w:rsidRPr="007854A2">
      <w:rPr>
        <w:noProof/>
      </w:rPr>
      <w:drawing>
        <wp:inline distT="0" distB="0" distL="0" distR="0" wp14:anchorId="1C8ACA4D" wp14:editId="137FAD8A">
          <wp:extent cx="6600502" cy="619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9037" cy="619926"/>
                  </a:xfrm>
                  <a:prstGeom prst="rect">
                    <a:avLst/>
                  </a:prstGeom>
                  <a:noFill/>
                  <a:ln>
                    <a:noFill/>
                  </a:ln>
                </pic:spPr>
              </pic:pic>
            </a:graphicData>
          </a:graphic>
        </wp:inline>
      </w:drawing>
    </w:r>
    <w:r w:rsidR="00AB3894" w:rsidRPr="001D6EFE">
      <w:rPr>
        <w:rFonts w:cs="Calibri"/>
        <w:sz w:val="24"/>
        <w:szCs w:val="24"/>
      </w:rPr>
      <w:t xml:space="preserve"> </w:t>
    </w:r>
  </w:p>
  <w:p w14:paraId="1898EAFE" w14:textId="7F4E2105" w:rsidR="00C27F0F" w:rsidRPr="001D6EFE" w:rsidRDefault="00C27F0F" w:rsidP="001D1364">
    <w:pPr>
      <w:pStyle w:val="Header"/>
      <w:pBdr>
        <w:bottom w:val="single" w:sz="4" w:space="1" w:color="auto"/>
      </w:pBdr>
      <w:jc w:val="right"/>
      <w:rPr>
        <w:rFonts w:cs="Calibr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020EE"/>
    <w:multiLevelType w:val="multilevel"/>
    <w:tmpl w:val="0B94851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6622B6"/>
    <w:multiLevelType w:val="hybridMultilevel"/>
    <w:tmpl w:val="D7D8F8E0"/>
    <w:lvl w:ilvl="0" w:tplc="4E0A4DDA">
      <w:start w:val="1"/>
      <w:numFmt w:val="lowerLetter"/>
      <w:lvlText w:val="(%1)"/>
      <w:lvlJc w:val="left"/>
      <w:pPr>
        <w:ind w:left="1188" w:hanging="360"/>
      </w:pPr>
      <w:rPr>
        <w:rFonts w:ascii="Times New Roman" w:eastAsia="Times New Roman" w:hAnsi="Times New Roman" w:cs="Times New Roman" w:hint="default"/>
        <w:spacing w:val="-1"/>
        <w:w w:val="100"/>
        <w:sz w:val="21"/>
        <w:szCs w:val="21"/>
        <w:lang w:val="en-US" w:eastAsia="en-US" w:bidi="en-US"/>
      </w:rPr>
    </w:lvl>
    <w:lvl w:ilvl="1" w:tplc="2DEC0A3E">
      <w:numFmt w:val="bullet"/>
      <w:lvlText w:val="•"/>
      <w:lvlJc w:val="left"/>
      <w:pPr>
        <w:ind w:left="2124" w:hanging="360"/>
      </w:pPr>
      <w:rPr>
        <w:rFonts w:hint="default"/>
        <w:lang w:val="en-US" w:eastAsia="en-US" w:bidi="en-US"/>
      </w:rPr>
    </w:lvl>
    <w:lvl w:ilvl="2" w:tplc="37869236">
      <w:numFmt w:val="bullet"/>
      <w:lvlText w:val="•"/>
      <w:lvlJc w:val="left"/>
      <w:pPr>
        <w:ind w:left="3068" w:hanging="360"/>
      </w:pPr>
      <w:rPr>
        <w:rFonts w:hint="default"/>
        <w:lang w:val="en-US" w:eastAsia="en-US" w:bidi="en-US"/>
      </w:rPr>
    </w:lvl>
    <w:lvl w:ilvl="3" w:tplc="A2FAC10A">
      <w:numFmt w:val="bullet"/>
      <w:lvlText w:val="•"/>
      <w:lvlJc w:val="left"/>
      <w:pPr>
        <w:ind w:left="4012" w:hanging="360"/>
      </w:pPr>
      <w:rPr>
        <w:rFonts w:hint="default"/>
        <w:lang w:val="en-US" w:eastAsia="en-US" w:bidi="en-US"/>
      </w:rPr>
    </w:lvl>
    <w:lvl w:ilvl="4" w:tplc="52A87E24">
      <w:numFmt w:val="bullet"/>
      <w:lvlText w:val="•"/>
      <w:lvlJc w:val="left"/>
      <w:pPr>
        <w:ind w:left="4956" w:hanging="360"/>
      </w:pPr>
      <w:rPr>
        <w:rFonts w:hint="default"/>
        <w:lang w:val="en-US" w:eastAsia="en-US" w:bidi="en-US"/>
      </w:rPr>
    </w:lvl>
    <w:lvl w:ilvl="5" w:tplc="AB74F82E">
      <w:numFmt w:val="bullet"/>
      <w:lvlText w:val="•"/>
      <w:lvlJc w:val="left"/>
      <w:pPr>
        <w:ind w:left="5900" w:hanging="360"/>
      </w:pPr>
      <w:rPr>
        <w:rFonts w:hint="default"/>
        <w:lang w:val="en-US" w:eastAsia="en-US" w:bidi="en-US"/>
      </w:rPr>
    </w:lvl>
    <w:lvl w:ilvl="6" w:tplc="A5147866">
      <w:numFmt w:val="bullet"/>
      <w:lvlText w:val="•"/>
      <w:lvlJc w:val="left"/>
      <w:pPr>
        <w:ind w:left="6844" w:hanging="360"/>
      </w:pPr>
      <w:rPr>
        <w:rFonts w:hint="default"/>
        <w:lang w:val="en-US" w:eastAsia="en-US" w:bidi="en-US"/>
      </w:rPr>
    </w:lvl>
    <w:lvl w:ilvl="7" w:tplc="3C68D718">
      <w:numFmt w:val="bullet"/>
      <w:lvlText w:val="•"/>
      <w:lvlJc w:val="left"/>
      <w:pPr>
        <w:ind w:left="7788" w:hanging="360"/>
      </w:pPr>
      <w:rPr>
        <w:rFonts w:hint="default"/>
        <w:lang w:val="en-US" w:eastAsia="en-US" w:bidi="en-US"/>
      </w:rPr>
    </w:lvl>
    <w:lvl w:ilvl="8" w:tplc="4B42B0BE">
      <w:numFmt w:val="bullet"/>
      <w:lvlText w:val="•"/>
      <w:lvlJc w:val="left"/>
      <w:pPr>
        <w:ind w:left="8732" w:hanging="360"/>
      </w:pPr>
      <w:rPr>
        <w:rFonts w:hint="default"/>
        <w:lang w:val="en-US" w:eastAsia="en-US" w:bidi="en-US"/>
      </w:rPr>
    </w:lvl>
  </w:abstractNum>
  <w:abstractNum w:abstractNumId="2" w15:restartNumberingAfterBreak="0">
    <w:nsid w:val="14470C4F"/>
    <w:multiLevelType w:val="hybridMultilevel"/>
    <w:tmpl w:val="1D14E1D4"/>
    <w:lvl w:ilvl="0" w:tplc="1318F60E">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4E21B9"/>
    <w:multiLevelType w:val="hybridMultilevel"/>
    <w:tmpl w:val="4FB4139C"/>
    <w:lvl w:ilvl="0" w:tplc="C9847266">
      <w:start w:val="1"/>
      <w:numFmt w:val="decimal"/>
      <w:lvlText w:val="%1."/>
      <w:lvlJc w:val="left"/>
      <w:pPr>
        <w:ind w:left="720" w:hanging="360"/>
      </w:pPr>
      <w:rPr>
        <w:rFonts w:asciiTheme="majorBidi" w:hAnsiTheme="majorBidi" w:cstheme="majorBidi" w:hint="default"/>
        <w:b w:val="0"/>
        <w:bCs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1FF6EE1"/>
    <w:multiLevelType w:val="hybridMultilevel"/>
    <w:tmpl w:val="79788CFE"/>
    <w:lvl w:ilvl="0" w:tplc="DE749C3E">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1724C0"/>
    <w:multiLevelType w:val="hybridMultilevel"/>
    <w:tmpl w:val="4586B5EA"/>
    <w:lvl w:ilvl="0" w:tplc="60480C18">
      <w:start w:val="1"/>
      <w:numFmt w:val="decimal"/>
      <w:lvlText w:val="%1."/>
      <w:lvlJc w:val="left"/>
      <w:pPr>
        <w:ind w:left="828" w:hanging="721"/>
      </w:pPr>
      <w:rPr>
        <w:rFonts w:ascii="Times New Roman" w:eastAsia="Times New Roman" w:hAnsi="Times New Roman" w:cs="Times New Roman" w:hint="default"/>
        <w:w w:val="100"/>
        <w:sz w:val="21"/>
        <w:szCs w:val="21"/>
        <w:lang w:val="en-US" w:eastAsia="en-US" w:bidi="en-US"/>
      </w:rPr>
    </w:lvl>
    <w:lvl w:ilvl="1" w:tplc="4AEE024C">
      <w:start w:val="1"/>
      <w:numFmt w:val="lowerLetter"/>
      <w:lvlText w:val="%2)"/>
      <w:lvlJc w:val="left"/>
      <w:pPr>
        <w:ind w:left="1188" w:hanging="360"/>
      </w:pPr>
      <w:rPr>
        <w:rFonts w:ascii="Times New Roman" w:eastAsia="Times New Roman" w:hAnsi="Times New Roman" w:cs="Times New Roman" w:hint="default"/>
        <w:spacing w:val="-1"/>
        <w:w w:val="100"/>
        <w:sz w:val="21"/>
        <w:szCs w:val="21"/>
        <w:lang w:val="en-US" w:eastAsia="en-US" w:bidi="en-US"/>
      </w:rPr>
    </w:lvl>
    <w:lvl w:ilvl="2" w:tplc="77407342">
      <w:numFmt w:val="bullet"/>
      <w:lvlText w:val="•"/>
      <w:lvlJc w:val="left"/>
      <w:pPr>
        <w:ind w:left="2228" w:hanging="360"/>
      </w:pPr>
      <w:rPr>
        <w:rFonts w:hint="default"/>
        <w:lang w:val="en-US" w:eastAsia="en-US" w:bidi="en-US"/>
      </w:rPr>
    </w:lvl>
    <w:lvl w:ilvl="3" w:tplc="09C29EA6">
      <w:numFmt w:val="bullet"/>
      <w:lvlText w:val="•"/>
      <w:lvlJc w:val="left"/>
      <w:pPr>
        <w:ind w:left="3277" w:hanging="360"/>
      </w:pPr>
      <w:rPr>
        <w:rFonts w:hint="default"/>
        <w:lang w:val="en-US" w:eastAsia="en-US" w:bidi="en-US"/>
      </w:rPr>
    </w:lvl>
    <w:lvl w:ilvl="4" w:tplc="ED42C4C8">
      <w:numFmt w:val="bullet"/>
      <w:lvlText w:val="•"/>
      <w:lvlJc w:val="left"/>
      <w:pPr>
        <w:ind w:left="4326" w:hanging="360"/>
      </w:pPr>
      <w:rPr>
        <w:rFonts w:hint="default"/>
        <w:lang w:val="en-US" w:eastAsia="en-US" w:bidi="en-US"/>
      </w:rPr>
    </w:lvl>
    <w:lvl w:ilvl="5" w:tplc="DC2E4F36">
      <w:numFmt w:val="bullet"/>
      <w:lvlText w:val="•"/>
      <w:lvlJc w:val="left"/>
      <w:pPr>
        <w:ind w:left="5375" w:hanging="360"/>
      </w:pPr>
      <w:rPr>
        <w:rFonts w:hint="default"/>
        <w:lang w:val="en-US" w:eastAsia="en-US" w:bidi="en-US"/>
      </w:rPr>
    </w:lvl>
    <w:lvl w:ilvl="6" w:tplc="2C10BB90">
      <w:numFmt w:val="bullet"/>
      <w:lvlText w:val="•"/>
      <w:lvlJc w:val="left"/>
      <w:pPr>
        <w:ind w:left="6424" w:hanging="360"/>
      </w:pPr>
      <w:rPr>
        <w:rFonts w:hint="default"/>
        <w:lang w:val="en-US" w:eastAsia="en-US" w:bidi="en-US"/>
      </w:rPr>
    </w:lvl>
    <w:lvl w:ilvl="7" w:tplc="2BA23E9C">
      <w:numFmt w:val="bullet"/>
      <w:lvlText w:val="•"/>
      <w:lvlJc w:val="left"/>
      <w:pPr>
        <w:ind w:left="7473" w:hanging="360"/>
      </w:pPr>
      <w:rPr>
        <w:rFonts w:hint="default"/>
        <w:lang w:val="en-US" w:eastAsia="en-US" w:bidi="en-US"/>
      </w:rPr>
    </w:lvl>
    <w:lvl w:ilvl="8" w:tplc="6BEA8192">
      <w:numFmt w:val="bullet"/>
      <w:lvlText w:val="•"/>
      <w:lvlJc w:val="left"/>
      <w:pPr>
        <w:ind w:left="8522" w:hanging="360"/>
      </w:pPr>
      <w:rPr>
        <w:rFonts w:hint="default"/>
        <w:lang w:val="en-US" w:eastAsia="en-US" w:bidi="en-US"/>
      </w:rPr>
    </w:lvl>
  </w:abstractNum>
  <w:abstractNum w:abstractNumId="6" w15:restartNumberingAfterBreak="0">
    <w:nsid w:val="28224E96"/>
    <w:multiLevelType w:val="hybridMultilevel"/>
    <w:tmpl w:val="4DAE9EE8"/>
    <w:lvl w:ilvl="0" w:tplc="08666BFE">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6D36D9"/>
    <w:multiLevelType w:val="hybridMultilevel"/>
    <w:tmpl w:val="62443CF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F0661"/>
    <w:multiLevelType w:val="hybridMultilevel"/>
    <w:tmpl w:val="90F4467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9" w15:restartNumberingAfterBreak="0">
    <w:nsid w:val="415B7F86"/>
    <w:multiLevelType w:val="hybridMultilevel"/>
    <w:tmpl w:val="108A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F802973"/>
    <w:multiLevelType w:val="hybridMultilevel"/>
    <w:tmpl w:val="4E301594"/>
    <w:lvl w:ilvl="0" w:tplc="0409001B">
      <w:start w:val="1"/>
      <w:numFmt w:val="lowerRoman"/>
      <w:lvlText w:val="%1."/>
      <w:lvlJc w:val="righ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512C4E1B"/>
    <w:multiLevelType w:val="hybridMultilevel"/>
    <w:tmpl w:val="B1D01164"/>
    <w:lvl w:ilvl="0" w:tplc="1809001B">
      <w:start w:val="1"/>
      <w:numFmt w:val="lowerRoman"/>
      <w:lvlText w:val="%1."/>
      <w:lvlJc w:val="righ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A9B3FD3"/>
    <w:multiLevelType w:val="hybridMultilevel"/>
    <w:tmpl w:val="5EA2047A"/>
    <w:lvl w:ilvl="0" w:tplc="10FE4C1E">
      <w:start w:val="1"/>
      <w:numFmt w:val="decimal"/>
      <w:pStyle w:val="BodyText"/>
      <w:lvlText w:val="%1."/>
      <w:lvlJc w:val="left"/>
      <w:pPr>
        <w:ind w:left="849" w:hanging="360"/>
      </w:pPr>
      <w:rPr>
        <w:rFonts w:ascii="Times New Roman" w:eastAsia="Times New Roman" w:hAnsi="Times New Roman" w:cs="Times New Roman" w:hint="default"/>
        <w:w w:val="99"/>
        <w:sz w:val="22"/>
        <w:szCs w:val="22"/>
        <w:lang w:val="en-GB" w:eastAsia="en-GB" w:bidi="en-GB"/>
      </w:rPr>
    </w:lvl>
    <w:lvl w:ilvl="1" w:tplc="BC8E1EB8">
      <w:start w:val="1"/>
      <w:numFmt w:val="lowerLetter"/>
      <w:lvlText w:val="%2."/>
      <w:lvlJc w:val="left"/>
      <w:pPr>
        <w:ind w:left="1570" w:hanging="361"/>
      </w:pPr>
      <w:rPr>
        <w:rFonts w:ascii="Times New Roman" w:eastAsia="Times New Roman" w:hAnsi="Times New Roman" w:cs="Times New Roman" w:hint="default"/>
        <w:spacing w:val="-1"/>
        <w:w w:val="99"/>
        <w:sz w:val="22"/>
        <w:szCs w:val="22"/>
        <w:lang w:val="en-GB" w:eastAsia="en-GB" w:bidi="en-GB"/>
      </w:rPr>
    </w:lvl>
    <w:lvl w:ilvl="2" w:tplc="F1200308">
      <w:numFmt w:val="bullet"/>
      <w:lvlText w:val="•"/>
      <w:lvlJc w:val="left"/>
      <w:pPr>
        <w:ind w:left="1580" w:hanging="361"/>
      </w:pPr>
      <w:rPr>
        <w:rFonts w:hint="default"/>
        <w:lang w:val="en-GB" w:eastAsia="en-GB" w:bidi="en-GB"/>
      </w:rPr>
    </w:lvl>
    <w:lvl w:ilvl="3" w:tplc="9A1A5AEA">
      <w:numFmt w:val="bullet"/>
      <w:lvlText w:val="•"/>
      <w:lvlJc w:val="left"/>
      <w:pPr>
        <w:ind w:left="2695" w:hanging="361"/>
      </w:pPr>
      <w:rPr>
        <w:rFonts w:hint="default"/>
        <w:lang w:val="en-GB" w:eastAsia="en-GB" w:bidi="en-GB"/>
      </w:rPr>
    </w:lvl>
    <w:lvl w:ilvl="4" w:tplc="49827E9E">
      <w:numFmt w:val="bullet"/>
      <w:lvlText w:val="•"/>
      <w:lvlJc w:val="left"/>
      <w:pPr>
        <w:ind w:left="3810" w:hanging="361"/>
      </w:pPr>
      <w:rPr>
        <w:rFonts w:hint="default"/>
        <w:lang w:val="en-GB" w:eastAsia="en-GB" w:bidi="en-GB"/>
      </w:rPr>
    </w:lvl>
    <w:lvl w:ilvl="5" w:tplc="146E0ED2">
      <w:numFmt w:val="bullet"/>
      <w:lvlText w:val="•"/>
      <w:lvlJc w:val="left"/>
      <w:pPr>
        <w:ind w:left="4925" w:hanging="361"/>
      </w:pPr>
      <w:rPr>
        <w:rFonts w:hint="default"/>
        <w:lang w:val="en-GB" w:eastAsia="en-GB" w:bidi="en-GB"/>
      </w:rPr>
    </w:lvl>
    <w:lvl w:ilvl="6" w:tplc="FC9EC928">
      <w:numFmt w:val="bullet"/>
      <w:lvlText w:val="•"/>
      <w:lvlJc w:val="left"/>
      <w:pPr>
        <w:ind w:left="6040" w:hanging="361"/>
      </w:pPr>
      <w:rPr>
        <w:rFonts w:hint="default"/>
        <w:lang w:val="en-GB" w:eastAsia="en-GB" w:bidi="en-GB"/>
      </w:rPr>
    </w:lvl>
    <w:lvl w:ilvl="7" w:tplc="BE8C9E98">
      <w:numFmt w:val="bullet"/>
      <w:lvlText w:val="•"/>
      <w:lvlJc w:val="left"/>
      <w:pPr>
        <w:ind w:left="7155" w:hanging="361"/>
      </w:pPr>
      <w:rPr>
        <w:rFonts w:hint="default"/>
        <w:lang w:val="en-GB" w:eastAsia="en-GB" w:bidi="en-GB"/>
      </w:rPr>
    </w:lvl>
    <w:lvl w:ilvl="8" w:tplc="96F60468">
      <w:numFmt w:val="bullet"/>
      <w:lvlText w:val="•"/>
      <w:lvlJc w:val="left"/>
      <w:pPr>
        <w:ind w:left="8270" w:hanging="361"/>
      </w:pPr>
      <w:rPr>
        <w:rFonts w:hint="default"/>
        <w:lang w:val="en-GB" w:eastAsia="en-GB" w:bidi="en-GB"/>
      </w:rPr>
    </w:lvl>
  </w:abstractNum>
  <w:abstractNum w:abstractNumId="13" w15:restartNumberingAfterBreak="0">
    <w:nsid w:val="68BC41F3"/>
    <w:multiLevelType w:val="multilevel"/>
    <w:tmpl w:val="0B94851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BDD5BD3"/>
    <w:multiLevelType w:val="hybridMultilevel"/>
    <w:tmpl w:val="608686D8"/>
    <w:lvl w:ilvl="0" w:tplc="FFFFFFFF">
      <w:start w:val="1"/>
      <w:numFmt w:val="lowerRoman"/>
      <w:lvlText w:val="%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75BF75D9"/>
    <w:multiLevelType w:val="hybridMultilevel"/>
    <w:tmpl w:val="5CCEC10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7F693423"/>
    <w:multiLevelType w:val="hybridMultilevel"/>
    <w:tmpl w:val="B1467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212454">
    <w:abstractNumId w:val="12"/>
  </w:num>
  <w:num w:numId="2" w16cid:durableId="89325621">
    <w:abstractNumId w:val="6"/>
  </w:num>
  <w:num w:numId="3" w16cid:durableId="1606422149">
    <w:abstractNumId w:val="3"/>
  </w:num>
  <w:num w:numId="4" w16cid:durableId="405693330">
    <w:abstractNumId w:val="7"/>
  </w:num>
  <w:num w:numId="5" w16cid:durableId="490289805">
    <w:abstractNumId w:val="4"/>
  </w:num>
  <w:num w:numId="6" w16cid:durableId="1686860537">
    <w:abstractNumId w:val="2"/>
  </w:num>
  <w:num w:numId="7" w16cid:durableId="1659069039">
    <w:abstractNumId w:val="16"/>
  </w:num>
  <w:num w:numId="8" w16cid:durableId="1533683821">
    <w:abstractNumId w:val="10"/>
  </w:num>
  <w:num w:numId="9" w16cid:durableId="99448144">
    <w:abstractNumId w:val="11"/>
  </w:num>
  <w:num w:numId="10" w16cid:durableId="1880975706">
    <w:abstractNumId w:val="14"/>
  </w:num>
  <w:num w:numId="11" w16cid:durableId="3761250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0218083">
    <w:abstractNumId w:val="15"/>
  </w:num>
  <w:num w:numId="13" w16cid:durableId="1895003018">
    <w:abstractNumId w:val="9"/>
  </w:num>
  <w:num w:numId="14" w16cid:durableId="57900191">
    <w:abstractNumId w:val="1"/>
  </w:num>
  <w:num w:numId="15" w16cid:durableId="2127237095">
    <w:abstractNumId w:val="5"/>
  </w:num>
  <w:num w:numId="16" w16cid:durableId="1330980081">
    <w:abstractNumId w:val="13"/>
  </w:num>
  <w:num w:numId="17" w16cid:durableId="1936551709">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ECRETARIAT (FG)">
    <w15:presenceInfo w15:providerId="None" w15:userId="SECRETARIAT (F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B94416A-0AFA-4996-8838-0F2486051DD1}"/>
    <w:docVar w:name="dgnword-eventsink" w:val="116448192"/>
    <w:docVar w:name="dgnword-lastRevisionsView" w:val="0"/>
  </w:docVars>
  <w:rsids>
    <w:rsidRoot w:val="0010436D"/>
    <w:rsid w:val="0000033C"/>
    <w:rsid w:val="000006D4"/>
    <w:rsid w:val="00000E9D"/>
    <w:rsid w:val="00003399"/>
    <w:rsid w:val="00003857"/>
    <w:rsid w:val="000044EC"/>
    <w:rsid w:val="000051D2"/>
    <w:rsid w:val="00005EFB"/>
    <w:rsid w:val="00006E39"/>
    <w:rsid w:val="00006F5A"/>
    <w:rsid w:val="00007115"/>
    <w:rsid w:val="00007A26"/>
    <w:rsid w:val="000114DA"/>
    <w:rsid w:val="000120FB"/>
    <w:rsid w:val="0001250B"/>
    <w:rsid w:val="00012529"/>
    <w:rsid w:val="000125E1"/>
    <w:rsid w:val="000128AD"/>
    <w:rsid w:val="00013670"/>
    <w:rsid w:val="00013AF3"/>
    <w:rsid w:val="000143B8"/>
    <w:rsid w:val="000147A3"/>
    <w:rsid w:val="00014E63"/>
    <w:rsid w:val="00017BF8"/>
    <w:rsid w:val="00020079"/>
    <w:rsid w:val="000200B5"/>
    <w:rsid w:val="00020270"/>
    <w:rsid w:val="00021BA5"/>
    <w:rsid w:val="000225BA"/>
    <w:rsid w:val="0002266C"/>
    <w:rsid w:val="000232E4"/>
    <w:rsid w:val="00024693"/>
    <w:rsid w:val="00024E00"/>
    <w:rsid w:val="00024E21"/>
    <w:rsid w:val="00026C43"/>
    <w:rsid w:val="00026D29"/>
    <w:rsid w:val="000300C7"/>
    <w:rsid w:val="0003188E"/>
    <w:rsid w:val="00032B04"/>
    <w:rsid w:val="00032C69"/>
    <w:rsid w:val="00033FE8"/>
    <w:rsid w:val="000375FD"/>
    <w:rsid w:val="00040A63"/>
    <w:rsid w:val="00043663"/>
    <w:rsid w:val="00043790"/>
    <w:rsid w:val="00044E74"/>
    <w:rsid w:val="00046C64"/>
    <w:rsid w:val="00046FFC"/>
    <w:rsid w:val="0004763C"/>
    <w:rsid w:val="00047A73"/>
    <w:rsid w:val="00050DB1"/>
    <w:rsid w:val="00051990"/>
    <w:rsid w:val="00051BB6"/>
    <w:rsid w:val="000535BA"/>
    <w:rsid w:val="00054494"/>
    <w:rsid w:val="00055286"/>
    <w:rsid w:val="00055295"/>
    <w:rsid w:val="00055553"/>
    <w:rsid w:val="0005624D"/>
    <w:rsid w:val="000563DB"/>
    <w:rsid w:val="00056457"/>
    <w:rsid w:val="00057922"/>
    <w:rsid w:val="000610E8"/>
    <w:rsid w:val="000614AA"/>
    <w:rsid w:val="00062FDE"/>
    <w:rsid w:val="00064204"/>
    <w:rsid w:val="00065CFB"/>
    <w:rsid w:val="00071DBD"/>
    <w:rsid w:val="000724B8"/>
    <w:rsid w:val="00072699"/>
    <w:rsid w:val="00072C9B"/>
    <w:rsid w:val="00074128"/>
    <w:rsid w:val="00074540"/>
    <w:rsid w:val="00075440"/>
    <w:rsid w:val="000774D9"/>
    <w:rsid w:val="000779E4"/>
    <w:rsid w:val="00077CEC"/>
    <w:rsid w:val="00077E32"/>
    <w:rsid w:val="0008028C"/>
    <w:rsid w:val="00080988"/>
    <w:rsid w:val="000813E3"/>
    <w:rsid w:val="00081FA4"/>
    <w:rsid w:val="00083280"/>
    <w:rsid w:val="00083386"/>
    <w:rsid w:val="00084289"/>
    <w:rsid w:val="00084590"/>
    <w:rsid w:val="00084639"/>
    <w:rsid w:val="00084BB6"/>
    <w:rsid w:val="00086502"/>
    <w:rsid w:val="000877A4"/>
    <w:rsid w:val="000905CA"/>
    <w:rsid w:val="000914E7"/>
    <w:rsid w:val="00091944"/>
    <w:rsid w:val="00091B8F"/>
    <w:rsid w:val="00091C7F"/>
    <w:rsid w:val="00092745"/>
    <w:rsid w:val="0009463A"/>
    <w:rsid w:val="00094D8E"/>
    <w:rsid w:val="00095461"/>
    <w:rsid w:val="00096C85"/>
    <w:rsid w:val="000A017B"/>
    <w:rsid w:val="000A0289"/>
    <w:rsid w:val="000A1FBA"/>
    <w:rsid w:val="000A1FFF"/>
    <w:rsid w:val="000A2AF5"/>
    <w:rsid w:val="000A2B36"/>
    <w:rsid w:val="000A2FFF"/>
    <w:rsid w:val="000A402F"/>
    <w:rsid w:val="000A4B4A"/>
    <w:rsid w:val="000A616F"/>
    <w:rsid w:val="000A63AC"/>
    <w:rsid w:val="000A705A"/>
    <w:rsid w:val="000A7BDF"/>
    <w:rsid w:val="000B0CF6"/>
    <w:rsid w:val="000B1556"/>
    <w:rsid w:val="000B15B9"/>
    <w:rsid w:val="000B2386"/>
    <w:rsid w:val="000B2982"/>
    <w:rsid w:val="000B2E0E"/>
    <w:rsid w:val="000B477D"/>
    <w:rsid w:val="000B4B73"/>
    <w:rsid w:val="000B56E7"/>
    <w:rsid w:val="000B58AF"/>
    <w:rsid w:val="000B5BDC"/>
    <w:rsid w:val="000B6A1A"/>
    <w:rsid w:val="000C24E8"/>
    <w:rsid w:val="000C25CF"/>
    <w:rsid w:val="000C3F6B"/>
    <w:rsid w:val="000C4BE3"/>
    <w:rsid w:val="000C4DB2"/>
    <w:rsid w:val="000C580C"/>
    <w:rsid w:val="000C6709"/>
    <w:rsid w:val="000C6A51"/>
    <w:rsid w:val="000C7EEE"/>
    <w:rsid w:val="000D1428"/>
    <w:rsid w:val="000D192C"/>
    <w:rsid w:val="000D1D05"/>
    <w:rsid w:val="000D1ED2"/>
    <w:rsid w:val="000D296B"/>
    <w:rsid w:val="000D446D"/>
    <w:rsid w:val="000D4845"/>
    <w:rsid w:val="000D510B"/>
    <w:rsid w:val="000D663F"/>
    <w:rsid w:val="000D6D3E"/>
    <w:rsid w:val="000E0612"/>
    <w:rsid w:val="000E6139"/>
    <w:rsid w:val="000F00BB"/>
    <w:rsid w:val="000F1963"/>
    <w:rsid w:val="000F26AA"/>
    <w:rsid w:val="000F2E3B"/>
    <w:rsid w:val="000F2FB1"/>
    <w:rsid w:val="000F5C3E"/>
    <w:rsid w:val="000F5D05"/>
    <w:rsid w:val="000F5D6A"/>
    <w:rsid w:val="000F60E4"/>
    <w:rsid w:val="00100AA2"/>
    <w:rsid w:val="00101057"/>
    <w:rsid w:val="001025ED"/>
    <w:rsid w:val="001029CA"/>
    <w:rsid w:val="0010436D"/>
    <w:rsid w:val="001049B4"/>
    <w:rsid w:val="00105C1F"/>
    <w:rsid w:val="00106138"/>
    <w:rsid w:val="00106655"/>
    <w:rsid w:val="0010736A"/>
    <w:rsid w:val="00107D56"/>
    <w:rsid w:val="00110771"/>
    <w:rsid w:val="001113C2"/>
    <w:rsid w:val="00111896"/>
    <w:rsid w:val="00111E4B"/>
    <w:rsid w:val="00113AB2"/>
    <w:rsid w:val="00115AB0"/>
    <w:rsid w:val="00116973"/>
    <w:rsid w:val="00117F0A"/>
    <w:rsid w:val="00120CDC"/>
    <w:rsid w:val="00120F51"/>
    <w:rsid w:val="00121670"/>
    <w:rsid w:val="00121E63"/>
    <w:rsid w:val="001231CC"/>
    <w:rsid w:val="001232F9"/>
    <w:rsid w:val="0012365E"/>
    <w:rsid w:val="00124A1F"/>
    <w:rsid w:val="0012600C"/>
    <w:rsid w:val="001266DB"/>
    <w:rsid w:val="00126AB1"/>
    <w:rsid w:val="001308E9"/>
    <w:rsid w:val="00130E97"/>
    <w:rsid w:val="001317BC"/>
    <w:rsid w:val="0013465C"/>
    <w:rsid w:val="00135066"/>
    <w:rsid w:val="001357DB"/>
    <w:rsid w:val="00140265"/>
    <w:rsid w:val="001410A1"/>
    <w:rsid w:val="00142BAD"/>
    <w:rsid w:val="00143778"/>
    <w:rsid w:val="00143B0C"/>
    <w:rsid w:val="0014468E"/>
    <w:rsid w:val="0014738E"/>
    <w:rsid w:val="00147796"/>
    <w:rsid w:val="00147AC0"/>
    <w:rsid w:val="00150CBC"/>
    <w:rsid w:val="001510E3"/>
    <w:rsid w:val="00151B9D"/>
    <w:rsid w:val="00152172"/>
    <w:rsid w:val="00152B41"/>
    <w:rsid w:val="00152D78"/>
    <w:rsid w:val="00154030"/>
    <w:rsid w:val="0015541B"/>
    <w:rsid w:val="001561EF"/>
    <w:rsid w:val="001569DA"/>
    <w:rsid w:val="00156AAF"/>
    <w:rsid w:val="001571AC"/>
    <w:rsid w:val="001576B2"/>
    <w:rsid w:val="00157A9F"/>
    <w:rsid w:val="00161067"/>
    <w:rsid w:val="00163BEC"/>
    <w:rsid w:val="0016539C"/>
    <w:rsid w:val="00165F5F"/>
    <w:rsid w:val="001671A1"/>
    <w:rsid w:val="00167C77"/>
    <w:rsid w:val="00167CC2"/>
    <w:rsid w:val="00170743"/>
    <w:rsid w:val="00171446"/>
    <w:rsid w:val="001718CF"/>
    <w:rsid w:val="00171A16"/>
    <w:rsid w:val="0017208E"/>
    <w:rsid w:val="00172FF3"/>
    <w:rsid w:val="00173A00"/>
    <w:rsid w:val="00176132"/>
    <w:rsid w:val="00176DB0"/>
    <w:rsid w:val="00177595"/>
    <w:rsid w:val="00180E10"/>
    <w:rsid w:val="001821BD"/>
    <w:rsid w:val="00182C0A"/>
    <w:rsid w:val="0018358C"/>
    <w:rsid w:val="001844E8"/>
    <w:rsid w:val="00185F94"/>
    <w:rsid w:val="001869E5"/>
    <w:rsid w:val="00187566"/>
    <w:rsid w:val="001902E2"/>
    <w:rsid w:val="001907F4"/>
    <w:rsid w:val="00190D45"/>
    <w:rsid w:val="001916DA"/>
    <w:rsid w:val="001926BE"/>
    <w:rsid w:val="001939EB"/>
    <w:rsid w:val="001970BC"/>
    <w:rsid w:val="001A042E"/>
    <w:rsid w:val="001A3E44"/>
    <w:rsid w:val="001A6A6D"/>
    <w:rsid w:val="001A7923"/>
    <w:rsid w:val="001B03B4"/>
    <w:rsid w:val="001B0476"/>
    <w:rsid w:val="001B155E"/>
    <w:rsid w:val="001B349F"/>
    <w:rsid w:val="001B3811"/>
    <w:rsid w:val="001B3D80"/>
    <w:rsid w:val="001B446A"/>
    <w:rsid w:val="001B4566"/>
    <w:rsid w:val="001B4EF7"/>
    <w:rsid w:val="001B5FD9"/>
    <w:rsid w:val="001B62CB"/>
    <w:rsid w:val="001B7B39"/>
    <w:rsid w:val="001B7CDC"/>
    <w:rsid w:val="001C04A5"/>
    <w:rsid w:val="001C0787"/>
    <w:rsid w:val="001C2D5E"/>
    <w:rsid w:val="001C2DDE"/>
    <w:rsid w:val="001C3530"/>
    <w:rsid w:val="001C36C1"/>
    <w:rsid w:val="001C37EE"/>
    <w:rsid w:val="001C4F0E"/>
    <w:rsid w:val="001C69D6"/>
    <w:rsid w:val="001C6ABF"/>
    <w:rsid w:val="001C6ECF"/>
    <w:rsid w:val="001C6EE5"/>
    <w:rsid w:val="001C7EA6"/>
    <w:rsid w:val="001D09FA"/>
    <w:rsid w:val="001D1364"/>
    <w:rsid w:val="001D1899"/>
    <w:rsid w:val="001D1ABB"/>
    <w:rsid w:val="001D3C21"/>
    <w:rsid w:val="001D459F"/>
    <w:rsid w:val="001D4C37"/>
    <w:rsid w:val="001D5552"/>
    <w:rsid w:val="001D5F15"/>
    <w:rsid w:val="001D64CB"/>
    <w:rsid w:val="001D6EFE"/>
    <w:rsid w:val="001E0B55"/>
    <w:rsid w:val="001E0DDA"/>
    <w:rsid w:val="001E10A8"/>
    <w:rsid w:val="001E29E6"/>
    <w:rsid w:val="001E3A62"/>
    <w:rsid w:val="001E6B07"/>
    <w:rsid w:val="001E6DE0"/>
    <w:rsid w:val="001E7F93"/>
    <w:rsid w:val="001F034E"/>
    <w:rsid w:val="001F15DB"/>
    <w:rsid w:val="001F5AD4"/>
    <w:rsid w:val="001F7745"/>
    <w:rsid w:val="001F79B5"/>
    <w:rsid w:val="00201D0D"/>
    <w:rsid w:val="002045A7"/>
    <w:rsid w:val="00206A33"/>
    <w:rsid w:val="00207131"/>
    <w:rsid w:val="00207B56"/>
    <w:rsid w:val="00210279"/>
    <w:rsid w:val="002104EE"/>
    <w:rsid w:val="00210993"/>
    <w:rsid w:val="00212773"/>
    <w:rsid w:val="00213518"/>
    <w:rsid w:val="0021670A"/>
    <w:rsid w:val="00216CAB"/>
    <w:rsid w:val="002170CE"/>
    <w:rsid w:val="002247D0"/>
    <w:rsid w:val="00224BE3"/>
    <w:rsid w:val="00224D1C"/>
    <w:rsid w:val="002257F8"/>
    <w:rsid w:val="0022597A"/>
    <w:rsid w:val="002259F6"/>
    <w:rsid w:val="00226ECC"/>
    <w:rsid w:val="002273B7"/>
    <w:rsid w:val="002300AB"/>
    <w:rsid w:val="00231AD6"/>
    <w:rsid w:val="002321CF"/>
    <w:rsid w:val="00233768"/>
    <w:rsid w:val="00233AD1"/>
    <w:rsid w:val="00233FFF"/>
    <w:rsid w:val="002348D7"/>
    <w:rsid w:val="0023546D"/>
    <w:rsid w:val="002362CB"/>
    <w:rsid w:val="0023633F"/>
    <w:rsid w:val="00237C8C"/>
    <w:rsid w:val="0024034B"/>
    <w:rsid w:val="00241137"/>
    <w:rsid w:val="00241EEE"/>
    <w:rsid w:val="002420B1"/>
    <w:rsid w:val="00243822"/>
    <w:rsid w:val="00243932"/>
    <w:rsid w:val="00243F9C"/>
    <w:rsid w:val="00243FCF"/>
    <w:rsid w:val="0024412D"/>
    <w:rsid w:val="002447F9"/>
    <w:rsid w:val="00244AB4"/>
    <w:rsid w:val="00244C6C"/>
    <w:rsid w:val="00245A96"/>
    <w:rsid w:val="00251C9B"/>
    <w:rsid w:val="0025224C"/>
    <w:rsid w:val="00252CBB"/>
    <w:rsid w:val="002554F1"/>
    <w:rsid w:val="0025642F"/>
    <w:rsid w:val="002571B5"/>
    <w:rsid w:val="0026033C"/>
    <w:rsid w:val="002627B7"/>
    <w:rsid w:val="002630F7"/>
    <w:rsid w:val="00264447"/>
    <w:rsid w:val="00264A67"/>
    <w:rsid w:val="00264CE3"/>
    <w:rsid w:val="002651DD"/>
    <w:rsid w:val="002660C6"/>
    <w:rsid w:val="00266B24"/>
    <w:rsid w:val="0026729B"/>
    <w:rsid w:val="002676EF"/>
    <w:rsid w:val="00267A3A"/>
    <w:rsid w:val="00267CF8"/>
    <w:rsid w:val="00267E1E"/>
    <w:rsid w:val="0027148B"/>
    <w:rsid w:val="00274FDD"/>
    <w:rsid w:val="002751F4"/>
    <w:rsid w:val="00275A82"/>
    <w:rsid w:val="00275D54"/>
    <w:rsid w:val="0028034E"/>
    <w:rsid w:val="00280774"/>
    <w:rsid w:val="002814F8"/>
    <w:rsid w:val="00281952"/>
    <w:rsid w:val="00282AE4"/>
    <w:rsid w:val="002839D5"/>
    <w:rsid w:val="00283CC3"/>
    <w:rsid w:val="002847E5"/>
    <w:rsid w:val="0028575A"/>
    <w:rsid w:val="00285F71"/>
    <w:rsid w:val="00291EAC"/>
    <w:rsid w:val="0029230C"/>
    <w:rsid w:val="002943ED"/>
    <w:rsid w:val="00294636"/>
    <w:rsid w:val="0029510A"/>
    <w:rsid w:val="00295887"/>
    <w:rsid w:val="00295C7A"/>
    <w:rsid w:val="00296871"/>
    <w:rsid w:val="00297338"/>
    <w:rsid w:val="00297420"/>
    <w:rsid w:val="00297DC2"/>
    <w:rsid w:val="002A08CE"/>
    <w:rsid w:val="002A09F8"/>
    <w:rsid w:val="002A33ED"/>
    <w:rsid w:val="002A37E4"/>
    <w:rsid w:val="002A383E"/>
    <w:rsid w:val="002A43E4"/>
    <w:rsid w:val="002A49B9"/>
    <w:rsid w:val="002A7282"/>
    <w:rsid w:val="002B1000"/>
    <w:rsid w:val="002B1057"/>
    <w:rsid w:val="002B1090"/>
    <w:rsid w:val="002B138C"/>
    <w:rsid w:val="002B24BF"/>
    <w:rsid w:val="002B2F6A"/>
    <w:rsid w:val="002B67B0"/>
    <w:rsid w:val="002B7830"/>
    <w:rsid w:val="002C369A"/>
    <w:rsid w:val="002C66E0"/>
    <w:rsid w:val="002C7078"/>
    <w:rsid w:val="002D0734"/>
    <w:rsid w:val="002D0D34"/>
    <w:rsid w:val="002D1B39"/>
    <w:rsid w:val="002D4ACE"/>
    <w:rsid w:val="002D52FD"/>
    <w:rsid w:val="002D66C9"/>
    <w:rsid w:val="002D6B6E"/>
    <w:rsid w:val="002D7333"/>
    <w:rsid w:val="002D7A0E"/>
    <w:rsid w:val="002D7B90"/>
    <w:rsid w:val="002E11A6"/>
    <w:rsid w:val="002E123F"/>
    <w:rsid w:val="002E5E86"/>
    <w:rsid w:val="002E6105"/>
    <w:rsid w:val="002E72A7"/>
    <w:rsid w:val="002F05E1"/>
    <w:rsid w:val="002F0879"/>
    <w:rsid w:val="002F23D0"/>
    <w:rsid w:val="002F2402"/>
    <w:rsid w:val="002F29D7"/>
    <w:rsid w:val="002F2B45"/>
    <w:rsid w:val="002F5D05"/>
    <w:rsid w:val="002F6C5E"/>
    <w:rsid w:val="00302001"/>
    <w:rsid w:val="003032DA"/>
    <w:rsid w:val="00303CC5"/>
    <w:rsid w:val="00304253"/>
    <w:rsid w:val="00305569"/>
    <w:rsid w:val="0030591B"/>
    <w:rsid w:val="00306574"/>
    <w:rsid w:val="0030699E"/>
    <w:rsid w:val="00306B7E"/>
    <w:rsid w:val="00307544"/>
    <w:rsid w:val="00307A4A"/>
    <w:rsid w:val="00310C84"/>
    <w:rsid w:val="0031147F"/>
    <w:rsid w:val="00312071"/>
    <w:rsid w:val="00312188"/>
    <w:rsid w:val="00313123"/>
    <w:rsid w:val="0031312D"/>
    <w:rsid w:val="00313C94"/>
    <w:rsid w:val="00314972"/>
    <w:rsid w:val="00315B15"/>
    <w:rsid w:val="00315DEF"/>
    <w:rsid w:val="003162E4"/>
    <w:rsid w:val="00317A09"/>
    <w:rsid w:val="00317B57"/>
    <w:rsid w:val="00320102"/>
    <w:rsid w:val="003218A2"/>
    <w:rsid w:val="003233D6"/>
    <w:rsid w:val="00324AAC"/>
    <w:rsid w:val="00325DA1"/>
    <w:rsid w:val="0032615C"/>
    <w:rsid w:val="00326DAE"/>
    <w:rsid w:val="0032786D"/>
    <w:rsid w:val="003304CC"/>
    <w:rsid w:val="00330A11"/>
    <w:rsid w:val="00331517"/>
    <w:rsid w:val="00332867"/>
    <w:rsid w:val="003331F7"/>
    <w:rsid w:val="003332BD"/>
    <w:rsid w:val="00333C6A"/>
    <w:rsid w:val="0033455F"/>
    <w:rsid w:val="00334BF2"/>
    <w:rsid w:val="003351C0"/>
    <w:rsid w:val="00336214"/>
    <w:rsid w:val="003365E9"/>
    <w:rsid w:val="0033753D"/>
    <w:rsid w:val="00337D99"/>
    <w:rsid w:val="00340BFB"/>
    <w:rsid w:val="003413C0"/>
    <w:rsid w:val="00341D12"/>
    <w:rsid w:val="0034282A"/>
    <w:rsid w:val="003435F6"/>
    <w:rsid w:val="0034378A"/>
    <w:rsid w:val="00344550"/>
    <w:rsid w:val="00345E5F"/>
    <w:rsid w:val="003472BF"/>
    <w:rsid w:val="00347F08"/>
    <w:rsid w:val="00350CAA"/>
    <w:rsid w:val="00350D01"/>
    <w:rsid w:val="003523F5"/>
    <w:rsid w:val="0035292E"/>
    <w:rsid w:val="003547C2"/>
    <w:rsid w:val="00355F50"/>
    <w:rsid w:val="00356412"/>
    <w:rsid w:val="00357411"/>
    <w:rsid w:val="00360D8A"/>
    <w:rsid w:val="003610EC"/>
    <w:rsid w:val="00362B0A"/>
    <w:rsid w:val="003637B4"/>
    <w:rsid w:val="00363D82"/>
    <w:rsid w:val="00364F2C"/>
    <w:rsid w:val="003651FE"/>
    <w:rsid w:val="003657E7"/>
    <w:rsid w:val="00365C10"/>
    <w:rsid w:val="00366516"/>
    <w:rsid w:val="00367182"/>
    <w:rsid w:val="00370358"/>
    <w:rsid w:val="0037055A"/>
    <w:rsid w:val="00370E56"/>
    <w:rsid w:val="00371653"/>
    <w:rsid w:val="00371A37"/>
    <w:rsid w:val="00371A49"/>
    <w:rsid w:val="003746D9"/>
    <w:rsid w:val="00375F66"/>
    <w:rsid w:val="0037688E"/>
    <w:rsid w:val="00377287"/>
    <w:rsid w:val="00380855"/>
    <w:rsid w:val="00380A2E"/>
    <w:rsid w:val="00381628"/>
    <w:rsid w:val="00382F4D"/>
    <w:rsid w:val="00383363"/>
    <w:rsid w:val="0038366C"/>
    <w:rsid w:val="00383EC6"/>
    <w:rsid w:val="00384ED9"/>
    <w:rsid w:val="00390DA9"/>
    <w:rsid w:val="00391647"/>
    <w:rsid w:val="00391CAC"/>
    <w:rsid w:val="003920FA"/>
    <w:rsid w:val="00392126"/>
    <w:rsid w:val="0039236A"/>
    <w:rsid w:val="00392E17"/>
    <w:rsid w:val="0039433E"/>
    <w:rsid w:val="00394D6D"/>
    <w:rsid w:val="00394E48"/>
    <w:rsid w:val="00395415"/>
    <w:rsid w:val="00396114"/>
    <w:rsid w:val="003964CE"/>
    <w:rsid w:val="003A12F6"/>
    <w:rsid w:val="003A24B4"/>
    <w:rsid w:val="003A2A33"/>
    <w:rsid w:val="003A2AE6"/>
    <w:rsid w:val="003A2FFC"/>
    <w:rsid w:val="003A3B0E"/>
    <w:rsid w:val="003A4447"/>
    <w:rsid w:val="003A4E03"/>
    <w:rsid w:val="003A57FD"/>
    <w:rsid w:val="003A5CCD"/>
    <w:rsid w:val="003A7F7B"/>
    <w:rsid w:val="003B1969"/>
    <w:rsid w:val="003B4958"/>
    <w:rsid w:val="003B51D0"/>
    <w:rsid w:val="003B525C"/>
    <w:rsid w:val="003B6661"/>
    <w:rsid w:val="003C0761"/>
    <w:rsid w:val="003C1A75"/>
    <w:rsid w:val="003C37D1"/>
    <w:rsid w:val="003C39EB"/>
    <w:rsid w:val="003C4BD7"/>
    <w:rsid w:val="003C4E62"/>
    <w:rsid w:val="003C5DE9"/>
    <w:rsid w:val="003C6DB4"/>
    <w:rsid w:val="003C7424"/>
    <w:rsid w:val="003D10C9"/>
    <w:rsid w:val="003D130E"/>
    <w:rsid w:val="003D1627"/>
    <w:rsid w:val="003D190B"/>
    <w:rsid w:val="003D34A5"/>
    <w:rsid w:val="003D3EC4"/>
    <w:rsid w:val="003D4139"/>
    <w:rsid w:val="003D4A00"/>
    <w:rsid w:val="003D51B6"/>
    <w:rsid w:val="003D550B"/>
    <w:rsid w:val="003D57C4"/>
    <w:rsid w:val="003D5879"/>
    <w:rsid w:val="003D6BAF"/>
    <w:rsid w:val="003D6F77"/>
    <w:rsid w:val="003D7CB8"/>
    <w:rsid w:val="003E0BBE"/>
    <w:rsid w:val="003E13EE"/>
    <w:rsid w:val="003E43D4"/>
    <w:rsid w:val="003E5A17"/>
    <w:rsid w:val="003E6743"/>
    <w:rsid w:val="003E71C4"/>
    <w:rsid w:val="003F0531"/>
    <w:rsid w:val="003F1216"/>
    <w:rsid w:val="003F13DF"/>
    <w:rsid w:val="003F15F1"/>
    <w:rsid w:val="003F22A7"/>
    <w:rsid w:val="003F2963"/>
    <w:rsid w:val="003F2B0D"/>
    <w:rsid w:val="003F2CA4"/>
    <w:rsid w:val="003F3A41"/>
    <w:rsid w:val="003F4A8E"/>
    <w:rsid w:val="003F4EBF"/>
    <w:rsid w:val="003F4F28"/>
    <w:rsid w:val="003F531C"/>
    <w:rsid w:val="003F5469"/>
    <w:rsid w:val="003F6D7F"/>
    <w:rsid w:val="003F747B"/>
    <w:rsid w:val="003F74E3"/>
    <w:rsid w:val="003F7AD1"/>
    <w:rsid w:val="003F7D9A"/>
    <w:rsid w:val="00400083"/>
    <w:rsid w:val="0040082B"/>
    <w:rsid w:val="00400F9D"/>
    <w:rsid w:val="00401507"/>
    <w:rsid w:val="00401593"/>
    <w:rsid w:val="00401DC9"/>
    <w:rsid w:val="00403B04"/>
    <w:rsid w:val="00403F10"/>
    <w:rsid w:val="0040438D"/>
    <w:rsid w:val="004049CA"/>
    <w:rsid w:val="00404CAE"/>
    <w:rsid w:val="00405675"/>
    <w:rsid w:val="004075EC"/>
    <w:rsid w:val="004100A0"/>
    <w:rsid w:val="00410972"/>
    <w:rsid w:val="004139AA"/>
    <w:rsid w:val="004139EF"/>
    <w:rsid w:val="004155B4"/>
    <w:rsid w:val="00416052"/>
    <w:rsid w:val="0041798A"/>
    <w:rsid w:val="004216B6"/>
    <w:rsid w:val="004219D0"/>
    <w:rsid w:val="0042272B"/>
    <w:rsid w:val="00422B0C"/>
    <w:rsid w:val="00424189"/>
    <w:rsid w:val="004250C5"/>
    <w:rsid w:val="00425524"/>
    <w:rsid w:val="0042759B"/>
    <w:rsid w:val="00427CA4"/>
    <w:rsid w:val="004308E3"/>
    <w:rsid w:val="0043149D"/>
    <w:rsid w:val="00432483"/>
    <w:rsid w:val="00432A7D"/>
    <w:rsid w:val="00432EEA"/>
    <w:rsid w:val="0043390E"/>
    <w:rsid w:val="004359B5"/>
    <w:rsid w:val="00435B6A"/>
    <w:rsid w:val="00435B81"/>
    <w:rsid w:val="00435F8A"/>
    <w:rsid w:val="00436252"/>
    <w:rsid w:val="0043694F"/>
    <w:rsid w:val="00437118"/>
    <w:rsid w:val="00437211"/>
    <w:rsid w:val="004408B8"/>
    <w:rsid w:val="0044090D"/>
    <w:rsid w:val="00441D5D"/>
    <w:rsid w:val="004434BE"/>
    <w:rsid w:val="004435D4"/>
    <w:rsid w:val="00443FC9"/>
    <w:rsid w:val="00444805"/>
    <w:rsid w:val="00445CE2"/>
    <w:rsid w:val="00446359"/>
    <w:rsid w:val="0044709B"/>
    <w:rsid w:val="00447F66"/>
    <w:rsid w:val="0045065C"/>
    <w:rsid w:val="00452DA1"/>
    <w:rsid w:val="00453AF2"/>
    <w:rsid w:val="004544A6"/>
    <w:rsid w:val="00454590"/>
    <w:rsid w:val="0045500E"/>
    <w:rsid w:val="00455AAB"/>
    <w:rsid w:val="00455CA1"/>
    <w:rsid w:val="00456E71"/>
    <w:rsid w:val="004608C3"/>
    <w:rsid w:val="004655FE"/>
    <w:rsid w:val="00466608"/>
    <w:rsid w:val="00466AD6"/>
    <w:rsid w:val="00467498"/>
    <w:rsid w:val="004701D1"/>
    <w:rsid w:val="00472459"/>
    <w:rsid w:val="00472664"/>
    <w:rsid w:val="0047292E"/>
    <w:rsid w:val="00473E13"/>
    <w:rsid w:val="004745DC"/>
    <w:rsid w:val="0047477C"/>
    <w:rsid w:val="004755C1"/>
    <w:rsid w:val="00475C87"/>
    <w:rsid w:val="00475DFD"/>
    <w:rsid w:val="00476A28"/>
    <w:rsid w:val="00476FC1"/>
    <w:rsid w:val="004779CC"/>
    <w:rsid w:val="004803B9"/>
    <w:rsid w:val="00481E3D"/>
    <w:rsid w:val="00481F69"/>
    <w:rsid w:val="00482803"/>
    <w:rsid w:val="004828A9"/>
    <w:rsid w:val="00483E3E"/>
    <w:rsid w:val="00483EF5"/>
    <w:rsid w:val="00484691"/>
    <w:rsid w:val="00487372"/>
    <w:rsid w:val="00487729"/>
    <w:rsid w:val="004922E9"/>
    <w:rsid w:val="00495A82"/>
    <w:rsid w:val="00495C7C"/>
    <w:rsid w:val="00496B54"/>
    <w:rsid w:val="00496CDB"/>
    <w:rsid w:val="0049774E"/>
    <w:rsid w:val="00497F22"/>
    <w:rsid w:val="004A0260"/>
    <w:rsid w:val="004A0DAC"/>
    <w:rsid w:val="004A250E"/>
    <w:rsid w:val="004A4BDE"/>
    <w:rsid w:val="004A5879"/>
    <w:rsid w:val="004A5C60"/>
    <w:rsid w:val="004A6081"/>
    <w:rsid w:val="004A61B1"/>
    <w:rsid w:val="004A7F6F"/>
    <w:rsid w:val="004B00E3"/>
    <w:rsid w:val="004B170E"/>
    <w:rsid w:val="004B1D44"/>
    <w:rsid w:val="004B38FE"/>
    <w:rsid w:val="004B3E9B"/>
    <w:rsid w:val="004B5529"/>
    <w:rsid w:val="004B63F6"/>
    <w:rsid w:val="004B785D"/>
    <w:rsid w:val="004C0B7E"/>
    <w:rsid w:val="004C129A"/>
    <w:rsid w:val="004C2C6E"/>
    <w:rsid w:val="004C329D"/>
    <w:rsid w:val="004C3B5F"/>
    <w:rsid w:val="004C3E16"/>
    <w:rsid w:val="004C4CB9"/>
    <w:rsid w:val="004C5E95"/>
    <w:rsid w:val="004C605C"/>
    <w:rsid w:val="004C684E"/>
    <w:rsid w:val="004C6919"/>
    <w:rsid w:val="004D1237"/>
    <w:rsid w:val="004D3298"/>
    <w:rsid w:val="004D427F"/>
    <w:rsid w:val="004D494C"/>
    <w:rsid w:val="004D5158"/>
    <w:rsid w:val="004D73D6"/>
    <w:rsid w:val="004E0463"/>
    <w:rsid w:val="004E4240"/>
    <w:rsid w:val="004E7288"/>
    <w:rsid w:val="004E7C44"/>
    <w:rsid w:val="004F18CF"/>
    <w:rsid w:val="004F1C27"/>
    <w:rsid w:val="004F21CE"/>
    <w:rsid w:val="004F2780"/>
    <w:rsid w:val="004F3C85"/>
    <w:rsid w:val="004F745E"/>
    <w:rsid w:val="004F7D46"/>
    <w:rsid w:val="005008AD"/>
    <w:rsid w:val="00500E30"/>
    <w:rsid w:val="00502312"/>
    <w:rsid w:val="005042C4"/>
    <w:rsid w:val="00504FB4"/>
    <w:rsid w:val="0051079C"/>
    <w:rsid w:val="00510DEF"/>
    <w:rsid w:val="00511DA1"/>
    <w:rsid w:val="0051212B"/>
    <w:rsid w:val="005135B9"/>
    <w:rsid w:val="00514084"/>
    <w:rsid w:val="00514B21"/>
    <w:rsid w:val="00514BE2"/>
    <w:rsid w:val="00516ACB"/>
    <w:rsid w:val="00517BC3"/>
    <w:rsid w:val="00521273"/>
    <w:rsid w:val="0052267B"/>
    <w:rsid w:val="00523239"/>
    <w:rsid w:val="005240F7"/>
    <w:rsid w:val="00526D04"/>
    <w:rsid w:val="00531B78"/>
    <w:rsid w:val="00532A0A"/>
    <w:rsid w:val="00533318"/>
    <w:rsid w:val="005343FE"/>
    <w:rsid w:val="00534718"/>
    <w:rsid w:val="0053558E"/>
    <w:rsid w:val="00536A8B"/>
    <w:rsid w:val="00537BA4"/>
    <w:rsid w:val="00540889"/>
    <w:rsid w:val="0054139F"/>
    <w:rsid w:val="005416BF"/>
    <w:rsid w:val="005417AA"/>
    <w:rsid w:val="00541827"/>
    <w:rsid w:val="00542618"/>
    <w:rsid w:val="00542B6A"/>
    <w:rsid w:val="005439D8"/>
    <w:rsid w:val="00543A2E"/>
    <w:rsid w:val="00544655"/>
    <w:rsid w:val="00544C4F"/>
    <w:rsid w:val="005456D7"/>
    <w:rsid w:val="00546FF4"/>
    <w:rsid w:val="00550783"/>
    <w:rsid w:val="005518CA"/>
    <w:rsid w:val="005519D8"/>
    <w:rsid w:val="0055225A"/>
    <w:rsid w:val="00553559"/>
    <w:rsid w:val="00554DAB"/>
    <w:rsid w:val="00556ED6"/>
    <w:rsid w:val="00557211"/>
    <w:rsid w:val="00560244"/>
    <w:rsid w:val="00561CDC"/>
    <w:rsid w:val="0056475F"/>
    <w:rsid w:val="00565B90"/>
    <w:rsid w:val="00565F1F"/>
    <w:rsid w:val="00567812"/>
    <w:rsid w:val="005712BA"/>
    <w:rsid w:val="00571A09"/>
    <w:rsid w:val="005743E5"/>
    <w:rsid w:val="00574500"/>
    <w:rsid w:val="00574D77"/>
    <w:rsid w:val="00574F16"/>
    <w:rsid w:val="00575580"/>
    <w:rsid w:val="005756DC"/>
    <w:rsid w:val="00577177"/>
    <w:rsid w:val="00577183"/>
    <w:rsid w:val="0057721B"/>
    <w:rsid w:val="00581132"/>
    <w:rsid w:val="00581879"/>
    <w:rsid w:val="005823B2"/>
    <w:rsid w:val="00582A7E"/>
    <w:rsid w:val="005836E5"/>
    <w:rsid w:val="00584073"/>
    <w:rsid w:val="0058559E"/>
    <w:rsid w:val="00585F41"/>
    <w:rsid w:val="0058640C"/>
    <w:rsid w:val="0058641E"/>
    <w:rsid w:val="005867F5"/>
    <w:rsid w:val="005871B4"/>
    <w:rsid w:val="005871B6"/>
    <w:rsid w:val="0059061E"/>
    <w:rsid w:val="00590951"/>
    <w:rsid w:val="00591875"/>
    <w:rsid w:val="00592F24"/>
    <w:rsid w:val="00592FF8"/>
    <w:rsid w:val="00595646"/>
    <w:rsid w:val="00595B31"/>
    <w:rsid w:val="005969A1"/>
    <w:rsid w:val="005978BD"/>
    <w:rsid w:val="00597AF8"/>
    <w:rsid w:val="005A126A"/>
    <w:rsid w:val="005A2BCA"/>
    <w:rsid w:val="005A450D"/>
    <w:rsid w:val="005A6D1E"/>
    <w:rsid w:val="005A746F"/>
    <w:rsid w:val="005A7565"/>
    <w:rsid w:val="005B1967"/>
    <w:rsid w:val="005B27AB"/>
    <w:rsid w:val="005B2DD3"/>
    <w:rsid w:val="005B34A2"/>
    <w:rsid w:val="005B397F"/>
    <w:rsid w:val="005B42D2"/>
    <w:rsid w:val="005B5E50"/>
    <w:rsid w:val="005B6A37"/>
    <w:rsid w:val="005B7D82"/>
    <w:rsid w:val="005C1BEA"/>
    <w:rsid w:val="005C2731"/>
    <w:rsid w:val="005C31EE"/>
    <w:rsid w:val="005C32FA"/>
    <w:rsid w:val="005C4B52"/>
    <w:rsid w:val="005C5DB7"/>
    <w:rsid w:val="005C6A78"/>
    <w:rsid w:val="005C6EB5"/>
    <w:rsid w:val="005C786B"/>
    <w:rsid w:val="005C7E89"/>
    <w:rsid w:val="005D1EE7"/>
    <w:rsid w:val="005D1F74"/>
    <w:rsid w:val="005D21E0"/>
    <w:rsid w:val="005D56D8"/>
    <w:rsid w:val="005D690F"/>
    <w:rsid w:val="005D7695"/>
    <w:rsid w:val="005E1754"/>
    <w:rsid w:val="005E2763"/>
    <w:rsid w:val="005E300A"/>
    <w:rsid w:val="005E4990"/>
    <w:rsid w:val="005E5A2C"/>
    <w:rsid w:val="005E6DF2"/>
    <w:rsid w:val="005E7DE6"/>
    <w:rsid w:val="005F02C4"/>
    <w:rsid w:val="005F0F2E"/>
    <w:rsid w:val="005F1D2A"/>
    <w:rsid w:val="005F27FF"/>
    <w:rsid w:val="005F4342"/>
    <w:rsid w:val="005F4A96"/>
    <w:rsid w:val="005F5AAF"/>
    <w:rsid w:val="005F6780"/>
    <w:rsid w:val="005F7F59"/>
    <w:rsid w:val="00602447"/>
    <w:rsid w:val="00602B3C"/>
    <w:rsid w:val="00603B7E"/>
    <w:rsid w:val="006049C5"/>
    <w:rsid w:val="00605C8F"/>
    <w:rsid w:val="00606CD4"/>
    <w:rsid w:val="00607CD8"/>
    <w:rsid w:val="00610573"/>
    <w:rsid w:val="00610587"/>
    <w:rsid w:val="00610EEA"/>
    <w:rsid w:val="006113A5"/>
    <w:rsid w:val="0061229B"/>
    <w:rsid w:val="006126C1"/>
    <w:rsid w:val="00612981"/>
    <w:rsid w:val="006142E7"/>
    <w:rsid w:val="006144E7"/>
    <w:rsid w:val="0061608B"/>
    <w:rsid w:val="00616413"/>
    <w:rsid w:val="0061753C"/>
    <w:rsid w:val="00620357"/>
    <w:rsid w:val="00620893"/>
    <w:rsid w:val="00622053"/>
    <w:rsid w:val="00622296"/>
    <w:rsid w:val="0062287F"/>
    <w:rsid w:val="00623F08"/>
    <w:rsid w:val="00624AB9"/>
    <w:rsid w:val="00624CEB"/>
    <w:rsid w:val="00624E9C"/>
    <w:rsid w:val="006256B2"/>
    <w:rsid w:val="00627C15"/>
    <w:rsid w:val="00631BD3"/>
    <w:rsid w:val="00632564"/>
    <w:rsid w:val="00632BCD"/>
    <w:rsid w:val="0063313F"/>
    <w:rsid w:val="00634DB8"/>
    <w:rsid w:val="006356DB"/>
    <w:rsid w:val="00635953"/>
    <w:rsid w:val="00635E22"/>
    <w:rsid w:val="00640B24"/>
    <w:rsid w:val="0064102C"/>
    <w:rsid w:val="00641C23"/>
    <w:rsid w:val="006429F1"/>
    <w:rsid w:val="00642C99"/>
    <w:rsid w:val="006434E5"/>
    <w:rsid w:val="00643DAD"/>
    <w:rsid w:val="00644D5F"/>
    <w:rsid w:val="00645894"/>
    <w:rsid w:val="006471D4"/>
    <w:rsid w:val="0064744D"/>
    <w:rsid w:val="00647B2E"/>
    <w:rsid w:val="00653673"/>
    <w:rsid w:val="00654A7F"/>
    <w:rsid w:val="006566C6"/>
    <w:rsid w:val="00656BFC"/>
    <w:rsid w:val="00657E21"/>
    <w:rsid w:val="00657EB5"/>
    <w:rsid w:val="006609B0"/>
    <w:rsid w:val="006618B8"/>
    <w:rsid w:val="006657F7"/>
    <w:rsid w:val="00666D08"/>
    <w:rsid w:val="00666FEF"/>
    <w:rsid w:val="00667E19"/>
    <w:rsid w:val="00670648"/>
    <w:rsid w:val="00670763"/>
    <w:rsid w:val="006708CA"/>
    <w:rsid w:val="00670DF7"/>
    <w:rsid w:val="00672195"/>
    <w:rsid w:val="00672BF3"/>
    <w:rsid w:val="00672E49"/>
    <w:rsid w:val="006738E5"/>
    <w:rsid w:val="00675692"/>
    <w:rsid w:val="00675966"/>
    <w:rsid w:val="006760BE"/>
    <w:rsid w:val="00677E41"/>
    <w:rsid w:val="00680447"/>
    <w:rsid w:val="0068047A"/>
    <w:rsid w:val="00681734"/>
    <w:rsid w:val="00682620"/>
    <w:rsid w:val="00682AC3"/>
    <w:rsid w:val="00682B49"/>
    <w:rsid w:val="006831FC"/>
    <w:rsid w:val="00683A8F"/>
    <w:rsid w:val="006852F6"/>
    <w:rsid w:val="00685A36"/>
    <w:rsid w:val="00686C86"/>
    <w:rsid w:val="00686D2B"/>
    <w:rsid w:val="00690AA5"/>
    <w:rsid w:val="006923DD"/>
    <w:rsid w:val="00696B2A"/>
    <w:rsid w:val="006A0724"/>
    <w:rsid w:val="006A1B9B"/>
    <w:rsid w:val="006A2702"/>
    <w:rsid w:val="006A2776"/>
    <w:rsid w:val="006A2899"/>
    <w:rsid w:val="006A3389"/>
    <w:rsid w:val="006A3770"/>
    <w:rsid w:val="006A3C90"/>
    <w:rsid w:val="006A3DFB"/>
    <w:rsid w:val="006A425A"/>
    <w:rsid w:val="006A4DE6"/>
    <w:rsid w:val="006A5662"/>
    <w:rsid w:val="006A5840"/>
    <w:rsid w:val="006A6ED0"/>
    <w:rsid w:val="006A749C"/>
    <w:rsid w:val="006B04A2"/>
    <w:rsid w:val="006B04C7"/>
    <w:rsid w:val="006B0566"/>
    <w:rsid w:val="006B295C"/>
    <w:rsid w:val="006B3060"/>
    <w:rsid w:val="006B3694"/>
    <w:rsid w:val="006B395C"/>
    <w:rsid w:val="006B3A96"/>
    <w:rsid w:val="006B46BB"/>
    <w:rsid w:val="006B493C"/>
    <w:rsid w:val="006B60EF"/>
    <w:rsid w:val="006B6ADC"/>
    <w:rsid w:val="006B7E8B"/>
    <w:rsid w:val="006C0F44"/>
    <w:rsid w:val="006C3F92"/>
    <w:rsid w:val="006C402F"/>
    <w:rsid w:val="006C5354"/>
    <w:rsid w:val="006C5457"/>
    <w:rsid w:val="006C67CE"/>
    <w:rsid w:val="006C7655"/>
    <w:rsid w:val="006D057D"/>
    <w:rsid w:val="006D073B"/>
    <w:rsid w:val="006D149B"/>
    <w:rsid w:val="006D1DF2"/>
    <w:rsid w:val="006D26F3"/>
    <w:rsid w:val="006D2DD6"/>
    <w:rsid w:val="006D4DB7"/>
    <w:rsid w:val="006D54D2"/>
    <w:rsid w:val="006D62EA"/>
    <w:rsid w:val="006D78BC"/>
    <w:rsid w:val="006E1E94"/>
    <w:rsid w:val="006E2635"/>
    <w:rsid w:val="006E2ADA"/>
    <w:rsid w:val="006E41B3"/>
    <w:rsid w:val="006E4EBE"/>
    <w:rsid w:val="006E51DA"/>
    <w:rsid w:val="006E6C02"/>
    <w:rsid w:val="006E70F7"/>
    <w:rsid w:val="006F09F9"/>
    <w:rsid w:val="006F1A9A"/>
    <w:rsid w:val="006F1CB2"/>
    <w:rsid w:val="006F2CE3"/>
    <w:rsid w:val="006F34C3"/>
    <w:rsid w:val="006F388D"/>
    <w:rsid w:val="006F41E3"/>
    <w:rsid w:val="006F595A"/>
    <w:rsid w:val="006F5E44"/>
    <w:rsid w:val="006F77E1"/>
    <w:rsid w:val="006F7A02"/>
    <w:rsid w:val="00700051"/>
    <w:rsid w:val="00700156"/>
    <w:rsid w:val="00701DFF"/>
    <w:rsid w:val="0070244C"/>
    <w:rsid w:val="007027BB"/>
    <w:rsid w:val="007027C5"/>
    <w:rsid w:val="00702DF1"/>
    <w:rsid w:val="0070336B"/>
    <w:rsid w:val="00703D8B"/>
    <w:rsid w:val="007041CF"/>
    <w:rsid w:val="0070613B"/>
    <w:rsid w:val="007061D7"/>
    <w:rsid w:val="00706BAD"/>
    <w:rsid w:val="007074BA"/>
    <w:rsid w:val="00710EC8"/>
    <w:rsid w:val="00712A74"/>
    <w:rsid w:val="00713568"/>
    <w:rsid w:val="00715F7E"/>
    <w:rsid w:val="00717B86"/>
    <w:rsid w:val="007209A0"/>
    <w:rsid w:val="00721FE4"/>
    <w:rsid w:val="00724749"/>
    <w:rsid w:val="00724BEB"/>
    <w:rsid w:val="00725D85"/>
    <w:rsid w:val="00727351"/>
    <w:rsid w:val="00730788"/>
    <w:rsid w:val="00731129"/>
    <w:rsid w:val="00731937"/>
    <w:rsid w:val="00734FDB"/>
    <w:rsid w:val="00737905"/>
    <w:rsid w:val="00741B50"/>
    <w:rsid w:val="00743085"/>
    <w:rsid w:val="00744274"/>
    <w:rsid w:val="00744992"/>
    <w:rsid w:val="00744FDD"/>
    <w:rsid w:val="00745832"/>
    <w:rsid w:val="00745C3D"/>
    <w:rsid w:val="00747AAF"/>
    <w:rsid w:val="00750875"/>
    <w:rsid w:val="00750CB8"/>
    <w:rsid w:val="00750D6A"/>
    <w:rsid w:val="007518CF"/>
    <w:rsid w:val="00751AFA"/>
    <w:rsid w:val="00751E83"/>
    <w:rsid w:val="007521F6"/>
    <w:rsid w:val="00752ACA"/>
    <w:rsid w:val="00753D10"/>
    <w:rsid w:val="00755607"/>
    <w:rsid w:val="00756742"/>
    <w:rsid w:val="0075784E"/>
    <w:rsid w:val="00760FE4"/>
    <w:rsid w:val="007619F6"/>
    <w:rsid w:val="00761F5C"/>
    <w:rsid w:val="0076366F"/>
    <w:rsid w:val="00763728"/>
    <w:rsid w:val="00764745"/>
    <w:rsid w:val="00765A52"/>
    <w:rsid w:val="00765F66"/>
    <w:rsid w:val="00766162"/>
    <w:rsid w:val="00766374"/>
    <w:rsid w:val="0076638F"/>
    <w:rsid w:val="00766858"/>
    <w:rsid w:val="00766A09"/>
    <w:rsid w:val="007709E5"/>
    <w:rsid w:val="00770B43"/>
    <w:rsid w:val="00772416"/>
    <w:rsid w:val="00773155"/>
    <w:rsid w:val="0077392A"/>
    <w:rsid w:val="007748E5"/>
    <w:rsid w:val="00776F03"/>
    <w:rsid w:val="00777CB8"/>
    <w:rsid w:val="0078251E"/>
    <w:rsid w:val="0078306B"/>
    <w:rsid w:val="0078537E"/>
    <w:rsid w:val="007854C4"/>
    <w:rsid w:val="00785BAC"/>
    <w:rsid w:val="00787317"/>
    <w:rsid w:val="0079143D"/>
    <w:rsid w:val="007915A2"/>
    <w:rsid w:val="0079256E"/>
    <w:rsid w:val="00793D8A"/>
    <w:rsid w:val="00794335"/>
    <w:rsid w:val="007943C3"/>
    <w:rsid w:val="00794B42"/>
    <w:rsid w:val="0079503D"/>
    <w:rsid w:val="00795388"/>
    <w:rsid w:val="007955A1"/>
    <w:rsid w:val="00796A56"/>
    <w:rsid w:val="007971E4"/>
    <w:rsid w:val="00797A5D"/>
    <w:rsid w:val="007A00E6"/>
    <w:rsid w:val="007A141E"/>
    <w:rsid w:val="007A26F9"/>
    <w:rsid w:val="007A3963"/>
    <w:rsid w:val="007A39D4"/>
    <w:rsid w:val="007A3CF2"/>
    <w:rsid w:val="007A50BD"/>
    <w:rsid w:val="007A613C"/>
    <w:rsid w:val="007A6FF4"/>
    <w:rsid w:val="007B193C"/>
    <w:rsid w:val="007B1C23"/>
    <w:rsid w:val="007B1F44"/>
    <w:rsid w:val="007B2F48"/>
    <w:rsid w:val="007B46E7"/>
    <w:rsid w:val="007B47A5"/>
    <w:rsid w:val="007B4920"/>
    <w:rsid w:val="007B4D7B"/>
    <w:rsid w:val="007B54B0"/>
    <w:rsid w:val="007B6C50"/>
    <w:rsid w:val="007B6F2F"/>
    <w:rsid w:val="007C0027"/>
    <w:rsid w:val="007C093D"/>
    <w:rsid w:val="007C14EF"/>
    <w:rsid w:val="007C329A"/>
    <w:rsid w:val="007C3D45"/>
    <w:rsid w:val="007C5596"/>
    <w:rsid w:val="007C5813"/>
    <w:rsid w:val="007C6FE5"/>
    <w:rsid w:val="007C7372"/>
    <w:rsid w:val="007D1E6F"/>
    <w:rsid w:val="007D30FF"/>
    <w:rsid w:val="007D4169"/>
    <w:rsid w:val="007D52C4"/>
    <w:rsid w:val="007D55EE"/>
    <w:rsid w:val="007E1574"/>
    <w:rsid w:val="007E1857"/>
    <w:rsid w:val="007E1CF5"/>
    <w:rsid w:val="007E27BE"/>
    <w:rsid w:val="007E2F87"/>
    <w:rsid w:val="007E32B4"/>
    <w:rsid w:val="007E4D16"/>
    <w:rsid w:val="007E4E56"/>
    <w:rsid w:val="007E56FF"/>
    <w:rsid w:val="007F0D3C"/>
    <w:rsid w:val="007F1BDC"/>
    <w:rsid w:val="007F4434"/>
    <w:rsid w:val="007F4D44"/>
    <w:rsid w:val="007F68B3"/>
    <w:rsid w:val="007F70C8"/>
    <w:rsid w:val="008004AF"/>
    <w:rsid w:val="008021B3"/>
    <w:rsid w:val="00802349"/>
    <w:rsid w:val="00802DEA"/>
    <w:rsid w:val="00803DD1"/>
    <w:rsid w:val="00805BA1"/>
    <w:rsid w:val="00805C5D"/>
    <w:rsid w:val="008106B3"/>
    <w:rsid w:val="008109AD"/>
    <w:rsid w:val="00811267"/>
    <w:rsid w:val="0081335F"/>
    <w:rsid w:val="00814326"/>
    <w:rsid w:val="00817CEA"/>
    <w:rsid w:val="008202CD"/>
    <w:rsid w:val="00820C28"/>
    <w:rsid w:val="00821A76"/>
    <w:rsid w:val="00821C7A"/>
    <w:rsid w:val="00821DDC"/>
    <w:rsid w:val="00821F04"/>
    <w:rsid w:val="0082483A"/>
    <w:rsid w:val="00824D22"/>
    <w:rsid w:val="00824EE2"/>
    <w:rsid w:val="0082617A"/>
    <w:rsid w:val="008268F1"/>
    <w:rsid w:val="0083028A"/>
    <w:rsid w:val="00830E8D"/>
    <w:rsid w:val="00832B3C"/>
    <w:rsid w:val="008345EF"/>
    <w:rsid w:val="00835190"/>
    <w:rsid w:val="00835480"/>
    <w:rsid w:val="00835ECA"/>
    <w:rsid w:val="00840DCB"/>
    <w:rsid w:val="00842602"/>
    <w:rsid w:val="00842B73"/>
    <w:rsid w:val="00842EEA"/>
    <w:rsid w:val="0084326F"/>
    <w:rsid w:val="00846720"/>
    <w:rsid w:val="00846C7D"/>
    <w:rsid w:val="00846F4A"/>
    <w:rsid w:val="008476B4"/>
    <w:rsid w:val="00850E25"/>
    <w:rsid w:val="0085132B"/>
    <w:rsid w:val="00852928"/>
    <w:rsid w:val="00852CB8"/>
    <w:rsid w:val="0085338B"/>
    <w:rsid w:val="00853A59"/>
    <w:rsid w:val="008543E4"/>
    <w:rsid w:val="00854E2D"/>
    <w:rsid w:val="008550D9"/>
    <w:rsid w:val="00855254"/>
    <w:rsid w:val="0085591F"/>
    <w:rsid w:val="008565DE"/>
    <w:rsid w:val="00856DA8"/>
    <w:rsid w:val="008577F1"/>
    <w:rsid w:val="00861D7F"/>
    <w:rsid w:val="0086275A"/>
    <w:rsid w:val="0086380C"/>
    <w:rsid w:val="00863F31"/>
    <w:rsid w:val="008642A7"/>
    <w:rsid w:val="008652A1"/>
    <w:rsid w:val="00865B57"/>
    <w:rsid w:val="008676D7"/>
    <w:rsid w:val="008703C8"/>
    <w:rsid w:val="0087111B"/>
    <w:rsid w:val="00871E27"/>
    <w:rsid w:val="00873BE5"/>
    <w:rsid w:val="00875BAF"/>
    <w:rsid w:val="00875DEE"/>
    <w:rsid w:val="00876387"/>
    <w:rsid w:val="00877084"/>
    <w:rsid w:val="0087735F"/>
    <w:rsid w:val="008800A0"/>
    <w:rsid w:val="00883630"/>
    <w:rsid w:val="00883C3F"/>
    <w:rsid w:val="008843D4"/>
    <w:rsid w:val="008859AB"/>
    <w:rsid w:val="00885A37"/>
    <w:rsid w:val="008869C2"/>
    <w:rsid w:val="008872E3"/>
    <w:rsid w:val="00887FC2"/>
    <w:rsid w:val="008902D1"/>
    <w:rsid w:val="0089176D"/>
    <w:rsid w:val="00893245"/>
    <w:rsid w:val="00893952"/>
    <w:rsid w:val="008950FE"/>
    <w:rsid w:val="00895A4B"/>
    <w:rsid w:val="00896CB6"/>
    <w:rsid w:val="008A011B"/>
    <w:rsid w:val="008A026E"/>
    <w:rsid w:val="008A0576"/>
    <w:rsid w:val="008A0F42"/>
    <w:rsid w:val="008A1D03"/>
    <w:rsid w:val="008A1E2F"/>
    <w:rsid w:val="008A24D1"/>
    <w:rsid w:val="008A2844"/>
    <w:rsid w:val="008A3CCF"/>
    <w:rsid w:val="008A48F8"/>
    <w:rsid w:val="008A4E82"/>
    <w:rsid w:val="008A625A"/>
    <w:rsid w:val="008A7BC1"/>
    <w:rsid w:val="008B0A83"/>
    <w:rsid w:val="008B1348"/>
    <w:rsid w:val="008B1DC6"/>
    <w:rsid w:val="008B2307"/>
    <w:rsid w:val="008B2A91"/>
    <w:rsid w:val="008B567E"/>
    <w:rsid w:val="008B5BC9"/>
    <w:rsid w:val="008B75D6"/>
    <w:rsid w:val="008C119E"/>
    <w:rsid w:val="008C1733"/>
    <w:rsid w:val="008C22A5"/>
    <w:rsid w:val="008C38D6"/>
    <w:rsid w:val="008C391D"/>
    <w:rsid w:val="008C3FF4"/>
    <w:rsid w:val="008C4AAA"/>
    <w:rsid w:val="008C6BE8"/>
    <w:rsid w:val="008C7E50"/>
    <w:rsid w:val="008D053F"/>
    <w:rsid w:val="008D05CC"/>
    <w:rsid w:val="008D1539"/>
    <w:rsid w:val="008D2E11"/>
    <w:rsid w:val="008D2F01"/>
    <w:rsid w:val="008D4330"/>
    <w:rsid w:val="008D47C8"/>
    <w:rsid w:val="008D4DEC"/>
    <w:rsid w:val="008D61F0"/>
    <w:rsid w:val="008D7C5B"/>
    <w:rsid w:val="008E045E"/>
    <w:rsid w:val="008E1636"/>
    <w:rsid w:val="008E24BE"/>
    <w:rsid w:val="008E29D2"/>
    <w:rsid w:val="008E2F9D"/>
    <w:rsid w:val="008E45B7"/>
    <w:rsid w:val="008E4892"/>
    <w:rsid w:val="008E4B42"/>
    <w:rsid w:val="008E5850"/>
    <w:rsid w:val="008E606F"/>
    <w:rsid w:val="008F0AAC"/>
    <w:rsid w:val="008F1841"/>
    <w:rsid w:val="008F1CA5"/>
    <w:rsid w:val="008F1F19"/>
    <w:rsid w:val="008F276C"/>
    <w:rsid w:val="008F3E74"/>
    <w:rsid w:val="008F4794"/>
    <w:rsid w:val="008F6672"/>
    <w:rsid w:val="008F6AAB"/>
    <w:rsid w:val="009000BA"/>
    <w:rsid w:val="00900435"/>
    <w:rsid w:val="0090176A"/>
    <w:rsid w:val="00902A32"/>
    <w:rsid w:val="009035C9"/>
    <w:rsid w:val="0090684A"/>
    <w:rsid w:val="00907361"/>
    <w:rsid w:val="00910692"/>
    <w:rsid w:val="00912730"/>
    <w:rsid w:val="0091293E"/>
    <w:rsid w:val="009129A8"/>
    <w:rsid w:val="00920081"/>
    <w:rsid w:val="00921588"/>
    <w:rsid w:val="009235CE"/>
    <w:rsid w:val="00923F4A"/>
    <w:rsid w:val="00924021"/>
    <w:rsid w:val="009276D3"/>
    <w:rsid w:val="00931386"/>
    <w:rsid w:val="0093287A"/>
    <w:rsid w:val="00934975"/>
    <w:rsid w:val="00935345"/>
    <w:rsid w:val="00936EC7"/>
    <w:rsid w:val="00937AD1"/>
    <w:rsid w:val="009404D7"/>
    <w:rsid w:val="0094179E"/>
    <w:rsid w:val="00941B23"/>
    <w:rsid w:val="009423C3"/>
    <w:rsid w:val="00942A13"/>
    <w:rsid w:val="009432FE"/>
    <w:rsid w:val="00943474"/>
    <w:rsid w:val="0094479D"/>
    <w:rsid w:val="0094480D"/>
    <w:rsid w:val="00944C88"/>
    <w:rsid w:val="00944F69"/>
    <w:rsid w:val="0094549E"/>
    <w:rsid w:val="00945702"/>
    <w:rsid w:val="00946AD0"/>
    <w:rsid w:val="00950219"/>
    <w:rsid w:val="00951D7E"/>
    <w:rsid w:val="00952611"/>
    <w:rsid w:val="00952A2F"/>
    <w:rsid w:val="009536AE"/>
    <w:rsid w:val="00954633"/>
    <w:rsid w:val="00954E89"/>
    <w:rsid w:val="00955F54"/>
    <w:rsid w:val="009560C2"/>
    <w:rsid w:val="0095760B"/>
    <w:rsid w:val="009601A1"/>
    <w:rsid w:val="00960C1B"/>
    <w:rsid w:val="00960C2F"/>
    <w:rsid w:val="00963DA7"/>
    <w:rsid w:val="00963F15"/>
    <w:rsid w:val="00964ED0"/>
    <w:rsid w:val="0096605F"/>
    <w:rsid w:val="00966513"/>
    <w:rsid w:val="0097045F"/>
    <w:rsid w:val="009711E1"/>
    <w:rsid w:val="00971576"/>
    <w:rsid w:val="00971AE0"/>
    <w:rsid w:val="009722FF"/>
    <w:rsid w:val="00972604"/>
    <w:rsid w:val="0097291E"/>
    <w:rsid w:val="00972B82"/>
    <w:rsid w:val="009736CD"/>
    <w:rsid w:val="009754F6"/>
    <w:rsid w:val="00975A59"/>
    <w:rsid w:val="009766F9"/>
    <w:rsid w:val="00977E81"/>
    <w:rsid w:val="0098190B"/>
    <w:rsid w:val="00981D5B"/>
    <w:rsid w:val="00981E53"/>
    <w:rsid w:val="00982335"/>
    <w:rsid w:val="00982456"/>
    <w:rsid w:val="0098253F"/>
    <w:rsid w:val="00984B79"/>
    <w:rsid w:val="0098572D"/>
    <w:rsid w:val="009858BF"/>
    <w:rsid w:val="00986236"/>
    <w:rsid w:val="00986ED4"/>
    <w:rsid w:val="00987C5C"/>
    <w:rsid w:val="00987ECB"/>
    <w:rsid w:val="00990259"/>
    <w:rsid w:val="0099099C"/>
    <w:rsid w:val="00990FAE"/>
    <w:rsid w:val="0099213E"/>
    <w:rsid w:val="009936CD"/>
    <w:rsid w:val="0099386D"/>
    <w:rsid w:val="009942A5"/>
    <w:rsid w:val="009946B1"/>
    <w:rsid w:val="00996A4F"/>
    <w:rsid w:val="00997858"/>
    <w:rsid w:val="009A145F"/>
    <w:rsid w:val="009A214F"/>
    <w:rsid w:val="009A224B"/>
    <w:rsid w:val="009A2473"/>
    <w:rsid w:val="009A2E40"/>
    <w:rsid w:val="009A45FD"/>
    <w:rsid w:val="009A5D1C"/>
    <w:rsid w:val="009A6FFF"/>
    <w:rsid w:val="009B1025"/>
    <w:rsid w:val="009B2C18"/>
    <w:rsid w:val="009B331E"/>
    <w:rsid w:val="009B33C6"/>
    <w:rsid w:val="009B476F"/>
    <w:rsid w:val="009B50E1"/>
    <w:rsid w:val="009B57C0"/>
    <w:rsid w:val="009B6B69"/>
    <w:rsid w:val="009B76B4"/>
    <w:rsid w:val="009B7D11"/>
    <w:rsid w:val="009B7DAA"/>
    <w:rsid w:val="009C0507"/>
    <w:rsid w:val="009C1383"/>
    <w:rsid w:val="009C13A2"/>
    <w:rsid w:val="009C2799"/>
    <w:rsid w:val="009C290C"/>
    <w:rsid w:val="009C346F"/>
    <w:rsid w:val="009C3B76"/>
    <w:rsid w:val="009C41EF"/>
    <w:rsid w:val="009C429E"/>
    <w:rsid w:val="009C473D"/>
    <w:rsid w:val="009C489E"/>
    <w:rsid w:val="009C4B62"/>
    <w:rsid w:val="009C53B1"/>
    <w:rsid w:val="009C648A"/>
    <w:rsid w:val="009C68BC"/>
    <w:rsid w:val="009C68D1"/>
    <w:rsid w:val="009C6C18"/>
    <w:rsid w:val="009C6E9A"/>
    <w:rsid w:val="009D0366"/>
    <w:rsid w:val="009D0651"/>
    <w:rsid w:val="009D1093"/>
    <w:rsid w:val="009D1246"/>
    <w:rsid w:val="009D152C"/>
    <w:rsid w:val="009D1EAB"/>
    <w:rsid w:val="009D2C2F"/>
    <w:rsid w:val="009D2D35"/>
    <w:rsid w:val="009D423E"/>
    <w:rsid w:val="009D4EFE"/>
    <w:rsid w:val="009D59FE"/>
    <w:rsid w:val="009D5E98"/>
    <w:rsid w:val="009D7F6A"/>
    <w:rsid w:val="009E0E47"/>
    <w:rsid w:val="009E1272"/>
    <w:rsid w:val="009E20D5"/>
    <w:rsid w:val="009E2C56"/>
    <w:rsid w:val="009E33D1"/>
    <w:rsid w:val="009E353D"/>
    <w:rsid w:val="009E3C49"/>
    <w:rsid w:val="009E4F57"/>
    <w:rsid w:val="009E6876"/>
    <w:rsid w:val="009E6D0D"/>
    <w:rsid w:val="009E74D9"/>
    <w:rsid w:val="009F15CC"/>
    <w:rsid w:val="009F331B"/>
    <w:rsid w:val="009F34B9"/>
    <w:rsid w:val="009F514B"/>
    <w:rsid w:val="009F5548"/>
    <w:rsid w:val="009F62E6"/>
    <w:rsid w:val="009F7E67"/>
    <w:rsid w:val="00A019B7"/>
    <w:rsid w:val="00A020DA"/>
    <w:rsid w:val="00A04C73"/>
    <w:rsid w:val="00A04FE8"/>
    <w:rsid w:val="00A066D5"/>
    <w:rsid w:val="00A079EE"/>
    <w:rsid w:val="00A10E4F"/>
    <w:rsid w:val="00A13727"/>
    <w:rsid w:val="00A13F3F"/>
    <w:rsid w:val="00A14415"/>
    <w:rsid w:val="00A14B89"/>
    <w:rsid w:val="00A155C1"/>
    <w:rsid w:val="00A16085"/>
    <w:rsid w:val="00A20EB4"/>
    <w:rsid w:val="00A21723"/>
    <w:rsid w:val="00A248B1"/>
    <w:rsid w:val="00A257D7"/>
    <w:rsid w:val="00A25E6F"/>
    <w:rsid w:val="00A27172"/>
    <w:rsid w:val="00A30544"/>
    <w:rsid w:val="00A30979"/>
    <w:rsid w:val="00A31C1B"/>
    <w:rsid w:val="00A31DC6"/>
    <w:rsid w:val="00A32131"/>
    <w:rsid w:val="00A324E0"/>
    <w:rsid w:val="00A3411D"/>
    <w:rsid w:val="00A36205"/>
    <w:rsid w:val="00A37154"/>
    <w:rsid w:val="00A37167"/>
    <w:rsid w:val="00A400CB"/>
    <w:rsid w:val="00A42761"/>
    <w:rsid w:val="00A452C0"/>
    <w:rsid w:val="00A45A1E"/>
    <w:rsid w:val="00A45B6E"/>
    <w:rsid w:val="00A46B1A"/>
    <w:rsid w:val="00A46D00"/>
    <w:rsid w:val="00A46EC5"/>
    <w:rsid w:val="00A46FB4"/>
    <w:rsid w:val="00A51484"/>
    <w:rsid w:val="00A51E39"/>
    <w:rsid w:val="00A5222F"/>
    <w:rsid w:val="00A525B5"/>
    <w:rsid w:val="00A5279C"/>
    <w:rsid w:val="00A52D5C"/>
    <w:rsid w:val="00A532F1"/>
    <w:rsid w:val="00A5335E"/>
    <w:rsid w:val="00A537CE"/>
    <w:rsid w:val="00A53F92"/>
    <w:rsid w:val="00A54157"/>
    <w:rsid w:val="00A543CF"/>
    <w:rsid w:val="00A54509"/>
    <w:rsid w:val="00A54C10"/>
    <w:rsid w:val="00A54E31"/>
    <w:rsid w:val="00A551A0"/>
    <w:rsid w:val="00A55551"/>
    <w:rsid w:val="00A564FD"/>
    <w:rsid w:val="00A5651B"/>
    <w:rsid w:val="00A57B63"/>
    <w:rsid w:val="00A57F4B"/>
    <w:rsid w:val="00A60136"/>
    <w:rsid w:val="00A616B4"/>
    <w:rsid w:val="00A63FBA"/>
    <w:rsid w:val="00A64106"/>
    <w:rsid w:val="00A64ADE"/>
    <w:rsid w:val="00A65A84"/>
    <w:rsid w:val="00A66FFE"/>
    <w:rsid w:val="00A67473"/>
    <w:rsid w:val="00A67612"/>
    <w:rsid w:val="00A67822"/>
    <w:rsid w:val="00A700CC"/>
    <w:rsid w:val="00A70CA9"/>
    <w:rsid w:val="00A728AB"/>
    <w:rsid w:val="00A74EAA"/>
    <w:rsid w:val="00A765B8"/>
    <w:rsid w:val="00A76762"/>
    <w:rsid w:val="00A80F76"/>
    <w:rsid w:val="00A820E0"/>
    <w:rsid w:val="00A835E7"/>
    <w:rsid w:val="00A83AA1"/>
    <w:rsid w:val="00A852CF"/>
    <w:rsid w:val="00A855A0"/>
    <w:rsid w:val="00A85B46"/>
    <w:rsid w:val="00A86550"/>
    <w:rsid w:val="00A86CD7"/>
    <w:rsid w:val="00A86D4B"/>
    <w:rsid w:val="00A87113"/>
    <w:rsid w:val="00A91070"/>
    <w:rsid w:val="00A9132F"/>
    <w:rsid w:val="00A91A5F"/>
    <w:rsid w:val="00A920D9"/>
    <w:rsid w:val="00A92608"/>
    <w:rsid w:val="00A93657"/>
    <w:rsid w:val="00A97188"/>
    <w:rsid w:val="00A97216"/>
    <w:rsid w:val="00A97EDD"/>
    <w:rsid w:val="00AA02E4"/>
    <w:rsid w:val="00AA0D91"/>
    <w:rsid w:val="00AA1560"/>
    <w:rsid w:val="00AA1D53"/>
    <w:rsid w:val="00AA216E"/>
    <w:rsid w:val="00AA228C"/>
    <w:rsid w:val="00AA2E7F"/>
    <w:rsid w:val="00AA2FFE"/>
    <w:rsid w:val="00AA4504"/>
    <w:rsid w:val="00AA4515"/>
    <w:rsid w:val="00AA46C6"/>
    <w:rsid w:val="00AA48DA"/>
    <w:rsid w:val="00AA5A6B"/>
    <w:rsid w:val="00AA5FA1"/>
    <w:rsid w:val="00AA6736"/>
    <w:rsid w:val="00AA774C"/>
    <w:rsid w:val="00AA7A88"/>
    <w:rsid w:val="00AB1346"/>
    <w:rsid w:val="00AB1B96"/>
    <w:rsid w:val="00AB2843"/>
    <w:rsid w:val="00AB2A9C"/>
    <w:rsid w:val="00AB2E6D"/>
    <w:rsid w:val="00AB3894"/>
    <w:rsid w:val="00AB3AAA"/>
    <w:rsid w:val="00AB3CC6"/>
    <w:rsid w:val="00AB4F13"/>
    <w:rsid w:val="00AB651F"/>
    <w:rsid w:val="00AB73D4"/>
    <w:rsid w:val="00AB7EA1"/>
    <w:rsid w:val="00AC191F"/>
    <w:rsid w:val="00AC200B"/>
    <w:rsid w:val="00AC276B"/>
    <w:rsid w:val="00AC29DD"/>
    <w:rsid w:val="00AC2E98"/>
    <w:rsid w:val="00AC3E4D"/>
    <w:rsid w:val="00AC49B3"/>
    <w:rsid w:val="00AC5318"/>
    <w:rsid w:val="00AC5E45"/>
    <w:rsid w:val="00AC66BB"/>
    <w:rsid w:val="00AC66F4"/>
    <w:rsid w:val="00AD0CC7"/>
    <w:rsid w:val="00AD63F8"/>
    <w:rsid w:val="00AD7320"/>
    <w:rsid w:val="00AD771F"/>
    <w:rsid w:val="00AD7B5F"/>
    <w:rsid w:val="00AE08BB"/>
    <w:rsid w:val="00AE0BE4"/>
    <w:rsid w:val="00AE136F"/>
    <w:rsid w:val="00AE1409"/>
    <w:rsid w:val="00AE173D"/>
    <w:rsid w:val="00AE2249"/>
    <w:rsid w:val="00AE28B5"/>
    <w:rsid w:val="00AE3FBF"/>
    <w:rsid w:val="00AE7AE6"/>
    <w:rsid w:val="00AF0114"/>
    <w:rsid w:val="00AF0B08"/>
    <w:rsid w:val="00AF2748"/>
    <w:rsid w:val="00AF2991"/>
    <w:rsid w:val="00AF2C40"/>
    <w:rsid w:val="00AF305C"/>
    <w:rsid w:val="00AF3683"/>
    <w:rsid w:val="00AF3A19"/>
    <w:rsid w:val="00AF566F"/>
    <w:rsid w:val="00AF59D0"/>
    <w:rsid w:val="00AF636B"/>
    <w:rsid w:val="00AF6DB1"/>
    <w:rsid w:val="00B0021F"/>
    <w:rsid w:val="00B00291"/>
    <w:rsid w:val="00B009E0"/>
    <w:rsid w:val="00B016EA"/>
    <w:rsid w:val="00B01B1E"/>
    <w:rsid w:val="00B02A46"/>
    <w:rsid w:val="00B02BAF"/>
    <w:rsid w:val="00B0510C"/>
    <w:rsid w:val="00B101C0"/>
    <w:rsid w:val="00B122E3"/>
    <w:rsid w:val="00B13A6F"/>
    <w:rsid w:val="00B14746"/>
    <w:rsid w:val="00B14EDC"/>
    <w:rsid w:val="00B14F17"/>
    <w:rsid w:val="00B1514D"/>
    <w:rsid w:val="00B1588F"/>
    <w:rsid w:val="00B15AD3"/>
    <w:rsid w:val="00B15BA0"/>
    <w:rsid w:val="00B15C41"/>
    <w:rsid w:val="00B15F02"/>
    <w:rsid w:val="00B167A3"/>
    <w:rsid w:val="00B16991"/>
    <w:rsid w:val="00B171EF"/>
    <w:rsid w:val="00B17F96"/>
    <w:rsid w:val="00B20CD0"/>
    <w:rsid w:val="00B232BB"/>
    <w:rsid w:val="00B23844"/>
    <w:rsid w:val="00B23CCB"/>
    <w:rsid w:val="00B24DD1"/>
    <w:rsid w:val="00B25A72"/>
    <w:rsid w:val="00B26528"/>
    <w:rsid w:val="00B2659F"/>
    <w:rsid w:val="00B26E85"/>
    <w:rsid w:val="00B30B29"/>
    <w:rsid w:val="00B30B32"/>
    <w:rsid w:val="00B31824"/>
    <w:rsid w:val="00B31E05"/>
    <w:rsid w:val="00B32B3E"/>
    <w:rsid w:val="00B336B3"/>
    <w:rsid w:val="00B33CEE"/>
    <w:rsid w:val="00B33EA1"/>
    <w:rsid w:val="00B346F0"/>
    <w:rsid w:val="00B3476B"/>
    <w:rsid w:val="00B352F8"/>
    <w:rsid w:val="00B35F3F"/>
    <w:rsid w:val="00B3619B"/>
    <w:rsid w:val="00B41D73"/>
    <w:rsid w:val="00B436B9"/>
    <w:rsid w:val="00B43BB2"/>
    <w:rsid w:val="00B4512B"/>
    <w:rsid w:val="00B464DF"/>
    <w:rsid w:val="00B472BA"/>
    <w:rsid w:val="00B47733"/>
    <w:rsid w:val="00B477B2"/>
    <w:rsid w:val="00B47904"/>
    <w:rsid w:val="00B47D84"/>
    <w:rsid w:val="00B5120A"/>
    <w:rsid w:val="00B517A9"/>
    <w:rsid w:val="00B5185F"/>
    <w:rsid w:val="00B52A94"/>
    <w:rsid w:val="00B5328F"/>
    <w:rsid w:val="00B53E66"/>
    <w:rsid w:val="00B54D2B"/>
    <w:rsid w:val="00B552E6"/>
    <w:rsid w:val="00B5644B"/>
    <w:rsid w:val="00B57580"/>
    <w:rsid w:val="00B576A4"/>
    <w:rsid w:val="00B60B86"/>
    <w:rsid w:val="00B60DC7"/>
    <w:rsid w:val="00B60DD2"/>
    <w:rsid w:val="00B63D68"/>
    <w:rsid w:val="00B643D9"/>
    <w:rsid w:val="00B65709"/>
    <w:rsid w:val="00B657FF"/>
    <w:rsid w:val="00B65B30"/>
    <w:rsid w:val="00B66124"/>
    <w:rsid w:val="00B6658B"/>
    <w:rsid w:val="00B667BD"/>
    <w:rsid w:val="00B675CA"/>
    <w:rsid w:val="00B67DF9"/>
    <w:rsid w:val="00B70D73"/>
    <w:rsid w:val="00B72986"/>
    <w:rsid w:val="00B72D1C"/>
    <w:rsid w:val="00B73C09"/>
    <w:rsid w:val="00B73D86"/>
    <w:rsid w:val="00B74B6C"/>
    <w:rsid w:val="00B74B70"/>
    <w:rsid w:val="00B75ABF"/>
    <w:rsid w:val="00B75D93"/>
    <w:rsid w:val="00B75E93"/>
    <w:rsid w:val="00B7664E"/>
    <w:rsid w:val="00B77917"/>
    <w:rsid w:val="00B808C1"/>
    <w:rsid w:val="00B81A0C"/>
    <w:rsid w:val="00B82E0A"/>
    <w:rsid w:val="00B84142"/>
    <w:rsid w:val="00B84BCD"/>
    <w:rsid w:val="00B84DF8"/>
    <w:rsid w:val="00B86363"/>
    <w:rsid w:val="00B876CA"/>
    <w:rsid w:val="00B90BF4"/>
    <w:rsid w:val="00B9219E"/>
    <w:rsid w:val="00B921F2"/>
    <w:rsid w:val="00B939CA"/>
    <w:rsid w:val="00B93BC1"/>
    <w:rsid w:val="00B943F9"/>
    <w:rsid w:val="00B96FED"/>
    <w:rsid w:val="00BA0F0E"/>
    <w:rsid w:val="00BA151C"/>
    <w:rsid w:val="00BA1763"/>
    <w:rsid w:val="00BA1F01"/>
    <w:rsid w:val="00BA2A4B"/>
    <w:rsid w:val="00BA2D17"/>
    <w:rsid w:val="00BA4437"/>
    <w:rsid w:val="00BA4880"/>
    <w:rsid w:val="00BA4AB1"/>
    <w:rsid w:val="00BA5C4F"/>
    <w:rsid w:val="00BA6907"/>
    <w:rsid w:val="00BA7B40"/>
    <w:rsid w:val="00BB18FE"/>
    <w:rsid w:val="00BB24A0"/>
    <w:rsid w:val="00BB315E"/>
    <w:rsid w:val="00BB3DC7"/>
    <w:rsid w:val="00BB463E"/>
    <w:rsid w:val="00BB5C34"/>
    <w:rsid w:val="00BB72DE"/>
    <w:rsid w:val="00BB7C90"/>
    <w:rsid w:val="00BC018C"/>
    <w:rsid w:val="00BC02F9"/>
    <w:rsid w:val="00BC3050"/>
    <w:rsid w:val="00BC52B9"/>
    <w:rsid w:val="00BC5535"/>
    <w:rsid w:val="00BC58E8"/>
    <w:rsid w:val="00BC59A9"/>
    <w:rsid w:val="00BC5C0E"/>
    <w:rsid w:val="00BC60D7"/>
    <w:rsid w:val="00BC6B46"/>
    <w:rsid w:val="00BC750A"/>
    <w:rsid w:val="00BC7928"/>
    <w:rsid w:val="00BD061E"/>
    <w:rsid w:val="00BD11E2"/>
    <w:rsid w:val="00BD1983"/>
    <w:rsid w:val="00BD1E4F"/>
    <w:rsid w:val="00BD1F8C"/>
    <w:rsid w:val="00BD3278"/>
    <w:rsid w:val="00BD37F9"/>
    <w:rsid w:val="00BD3BF0"/>
    <w:rsid w:val="00BD4891"/>
    <w:rsid w:val="00BD5A45"/>
    <w:rsid w:val="00BD67C1"/>
    <w:rsid w:val="00BE0E4D"/>
    <w:rsid w:val="00BE10A4"/>
    <w:rsid w:val="00BE2E86"/>
    <w:rsid w:val="00BE3B77"/>
    <w:rsid w:val="00BE3BF1"/>
    <w:rsid w:val="00BE4286"/>
    <w:rsid w:val="00BE555F"/>
    <w:rsid w:val="00BE5B22"/>
    <w:rsid w:val="00BE6122"/>
    <w:rsid w:val="00BE6131"/>
    <w:rsid w:val="00BF16CE"/>
    <w:rsid w:val="00BF18B1"/>
    <w:rsid w:val="00BF1908"/>
    <w:rsid w:val="00BF3BD8"/>
    <w:rsid w:val="00BF5065"/>
    <w:rsid w:val="00BF5D8F"/>
    <w:rsid w:val="00C00C95"/>
    <w:rsid w:val="00C012F5"/>
    <w:rsid w:val="00C014BA"/>
    <w:rsid w:val="00C019EC"/>
    <w:rsid w:val="00C01CD4"/>
    <w:rsid w:val="00C02011"/>
    <w:rsid w:val="00C0230F"/>
    <w:rsid w:val="00C042FA"/>
    <w:rsid w:val="00C05657"/>
    <w:rsid w:val="00C06E97"/>
    <w:rsid w:val="00C112D3"/>
    <w:rsid w:val="00C11D6A"/>
    <w:rsid w:val="00C120B0"/>
    <w:rsid w:val="00C12A0D"/>
    <w:rsid w:val="00C1334C"/>
    <w:rsid w:val="00C14727"/>
    <w:rsid w:val="00C14825"/>
    <w:rsid w:val="00C14CB5"/>
    <w:rsid w:val="00C14E5B"/>
    <w:rsid w:val="00C15A88"/>
    <w:rsid w:val="00C16155"/>
    <w:rsid w:val="00C21B3B"/>
    <w:rsid w:val="00C224F5"/>
    <w:rsid w:val="00C24F94"/>
    <w:rsid w:val="00C25631"/>
    <w:rsid w:val="00C260F8"/>
    <w:rsid w:val="00C26E69"/>
    <w:rsid w:val="00C27BC8"/>
    <w:rsid w:val="00C27F0F"/>
    <w:rsid w:val="00C311E0"/>
    <w:rsid w:val="00C31BCC"/>
    <w:rsid w:val="00C3223A"/>
    <w:rsid w:val="00C32C1E"/>
    <w:rsid w:val="00C33C0A"/>
    <w:rsid w:val="00C34674"/>
    <w:rsid w:val="00C34C7D"/>
    <w:rsid w:val="00C3505A"/>
    <w:rsid w:val="00C3521E"/>
    <w:rsid w:val="00C359EF"/>
    <w:rsid w:val="00C35FB2"/>
    <w:rsid w:val="00C40D7D"/>
    <w:rsid w:val="00C417E5"/>
    <w:rsid w:val="00C42646"/>
    <w:rsid w:val="00C442A7"/>
    <w:rsid w:val="00C47772"/>
    <w:rsid w:val="00C47EC9"/>
    <w:rsid w:val="00C50ACC"/>
    <w:rsid w:val="00C5159B"/>
    <w:rsid w:val="00C51B58"/>
    <w:rsid w:val="00C525B0"/>
    <w:rsid w:val="00C52687"/>
    <w:rsid w:val="00C55887"/>
    <w:rsid w:val="00C55FCA"/>
    <w:rsid w:val="00C567A6"/>
    <w:rsid w:val="00C568F6"/>
    <w:rsid w:val="00C56EC7"/>
    <w:rsid w:val="00C606B9"/>
    <w:rsid w:val="00C61182"/>
    <w:rsid w:val="00C612CC"/>
    <w:rsid w:val="00C61827"/>
    <w:rsid w:val="00C62389"/>
    <w:rsid w:val="00C63763"/>
    <w:rsid w:val="00C63E70"/>
    <w:rsid w:val="00C6402E"/>
    <w:rsid w:val="00C64460"/>
    <w:rsid w:val="00C647D8"/>
    <w:rsid w:val="00C657A7"/>
    <w:rsid w:val="00C65D56"/>
    <w:rsid w:val="00C66F97"/>
    <w:rsid w:val="00C67030"/>
    <w:rsid w:val="00C703C1"/>
    <w:rsid w:val="00C71A4A"/>
    <w:rsid w:val="00C72858"/>
    <w:rsid w:val="00C729D7"/>
    <w:rsid w:val="00C73250"/>
    <w:rsid w:val="00C73F3B"/>
    <w:rsid w:val="00C746F2"/>
    <w:rsid w:val="00C75D5E"/>
    <w:rsid w:val="00C765F3"/>
    <w:rsid w:val="00C770BD"/>
    <w:rsid w:val="00C77614"/>
    <w:rsid w:val="00C7789E"/>
    <w:rsid w:val="00C77F5C"/>
    <w:rsid w:val="00C8111C"/>
    <w:rsid w:val="00C8204B"/>
    <w:rsid w:val="00C829E8"/>
    <w:rsid w:val="00C82D59"/>
    <w:rsid w:val="00C82F8B"/>
    <w:rsid w:val="00C84083"/>
    <w:rsid w:val="00C85617"/>
    <w:rsid w:val="00C863F6"/>
    <w:rsid w:val="00C8671D"/>
    <w:rsid w:val="00C87B54"/>
    <w:rsid w:val="00C90086"/>
    <w:rsid w:val="00C916CF"/>
    <w:rsid w:val="00C9735C"/>
    <w:rsid w:val="00C97536"/>
    <w:rsid w:val="00C97B34"/>
    <w:rsid w:val="00CA1C8C"/>
    <w:rsid w:val="00CA1E4A"/>
    <w:rsid w:val="00CA3E47"/>
    <w:rsid w:val="00CA55F1"/>
    <w:rsid w:val="00CA6528"/>
    <w:rsid w:val="00CB008F"/>
    <w:rsid w:val="00CB0205"/>
    <w:rsid w:val="00CB045E"/>
    <w:rsid w:val="00CB11D0"/>
    <w:rsid w:val="00CB1ADE"/>
    <w:rsid w:val="00CB235E"/>
    <w:rsid w:val="00CB35AD"/>
    <w:rsid w:val="00CB3C37"/>
    <w:rsid w:val="00CB581D"/>
    <w:rsid w:val="00CB71A1"/>
    <w:rsid w:val="00CB78F1"/>
    <w:rsid w:val="00CC1053"/>
    <w:rsid w:val="00CC1816"/>
    <w:rsid w:val="00CC2F8B"/>
    <w:rsid w:val="00CC3570"/>
    <w:rsid w:val="00CC3F90"/>
    <w:rsid w:val="00CC4738"/>
    <w:rsid w:val="00CD2505"/>
    <w:rsid w:val="00CD30BB"/>
    <w:rsid w:val="00CD374C"/>
    <w:rsid w:val="00CD3FDC"/>
    <w:rsid w:val="00CD3FF6"/>
    <w:rsid w:val="00CD454D"/>
    <w:rsid w:val="00CD69FD"/>
    <w:rsid w:val="00CD6C03"/>
    <w:rsid w:val="00CD71A4"/>
    <w:rsid w:val="00CE008D"/>
    <w:rsid w:val="00CE0C5A"/>
    <w:rsid w:val="00CE0CDC"/>
    <w:rsid w:val="00CE1DD7"/>
    <w:rsid w:val="00CE435E"/>
    <w:rsid w:val="00CE5143"/>
    <w:rsid w:val="00CE535B"/>
    <w:rsid w:val="00CE5692"/>
    <w:rsid w:val="00CE65D5"/>
    <w:rsid w:val="00CF0373"/>
    <w:rsid w:val="00CF08CA"/>
    <w:rsid w:val="00CF163F"/>
    <w:rsid w:val="00CF2955"/>
    <w:rsid w:val="00CF3A56"/>
    <w:rsid w:val="00CF46D4"/>
    <w:rsid w:val="00CF49A8"/>
    <w:rsid w:val="00CF5000"/>
    <w:rsid w:val="00CF5153"/>
    <w:rsid w:val="00CF5A9E"/>
    <w:rsid w:val="00CF6890"/>
    <w:rsid w:val="00CF6C10"/>
    <w:rsid w:val="00CF7A72"/>
    <w:rsid w:val="00CF7F2B"/>
    <w:rsid w:val="00D0431C"/>
    <w:rsid w:val="00D04CD6"/>
    <w:rsid w:val="00D0566F"/>
    <w:rsid w:val="00D061F5"/>
    <w:rsid w:val="00D0691E"/>
    <w:rsid w:val="00D07C43"/>
    <w:rsid w:val="00D10FEA"/>
    <w:rsid w:val="00D11F3D"/>
    <w:rsid w:val="00D15B9B"/>
    <w:rsid w:val="00D1776E"/>
    <w:rsid w:val="00D213A1"/>
    <w:rsid w:val="00D22B29"/>
    <w:rsid w:val="00D22E2C"/>
    <w:rsid w:val="00D23B38"/>
    <w:rsid w:val="00D23E76"/>
    <w:rsid w:val="00D245A4"/>
    <w:rsid w:val="00D25F7E"/>
    <w:rsid w:val="00D26EBA"/>
    <w:rsid w:val="00D27419"/>
    <w:rsid w:val="00D275F4"/>
    <w:rsid w:val="00D27AAB"/>
    <w:rsid w:val="00D31030"/>
    <w:rsid w:val="00D31AA9"/>
    <w:rsid w:val="00D33045"/>
    <w:rsid w:val="00D335F4"/>
    <w:rsid w:val="00D352B9"/>
    <w:rsid w:val="00D35777"/>
    <w:rsid w:val="00D36388"/>
    <w:rsid w:val="00D37FD8"/>
    <w:rsid w:val="00D40ADE"/>
    <w:rsid w:val="00D413AD"/>
    <w:rsid w:val="00D4177D"/>
    <w:rsid w:val="00D45875"/>
    <w:rsid w:val="00D45AC3"/>
    <w:rsid w:val="00D463E6"/>
    <w:rsid w:val="00D528C7"/>
    <w:rsid w:val="00D53ABB"/>
    <w:rsid w:val="00D53FB9"/>
    <w:rsid w:val="00D5548A"/>
    <w:rsid w:val="00D566F1"/>
    <w:rsid w:val="00D56911"/>
    <w:rsid w:val="00D572FE"/>
    <w:rsid w:val="00D61167"/>
    <w:rsid w:val="00D61D5D"/>
    <w:rsid w:val="00D62080"/>
    <w:rsid w:val="00D62F26"/>
    <w:rsid w:val="00D6368E"/>
    <w:rsid w:val="00D641CD"/>
    <w:rsid w:val="00D64329"/>
    <w:rsid w:val="00D64866"/>
    <w:rsid w:val="00D64CE4"/>
    <w:rsid w:val="00D65139"/>
    <w:rsid w:val="00D65A2C"/>
    <w:rsid w:val="00D70109"/>
    <w:rsid w:val="00D71513"/>
    <w:rsid w:val="00D72C5C"/>
    <w:rsid w:val="00D7552D"/>
    <w:rsid w:val="00D75745"/>
    <w:rsid w:val="00D8116F"/>
    <w:rsid w:val="00D83030"/>
    <w:rsid w:val="00D836AC"/>
    <w:rsid w:val="00D8479A"/>
    <w:rsid w:val="00D85CCD"/>
    <w:rsid w:val="00D86665"/>
    <w:rsid w:val="00D868EB"/>
    <w:rsid w:val="00D87136"/>
    <w:rsid w:val="00D878F8"/>
    <w:rsid w:val="00D924B4"/>
    <w:rsid w:val="00D929D8"/>
    <w:rsid w:val="00D934F8"/>
    <w:rsid w:val="00D93F34"/>
    <w:rsid w:val="00D942AB"/>
    <w:rsid w:val="00D96434"/>
    <w:rsid w:val="00D965FD"/>
    <w:rsid w:val="00D97C42"/>
    <w:rsid w:val="00DA2676"/>
    <w:rsid w:val="00DB2200"/>
    <w:rsid w:val="00DB26EF"/>
    <w:rsid w:val="00DB38F8"/>
    <w:rsid w:val="00DB3B67"/>
    <w:rsid w:val="00DB4661"/>
    <w:rsid w:val="00DB46C2"/>
    <w:rsid w:val="00DB46CC"/>
    <w:rsid w:val="00DB7268"/>
    <w:rsid w:val="00DB72F7"/>
    <w:rsid w:val="00DC17F5"/>
    <w:rsid w:val="00DC4602"/>
    <w:rsid w:val="00DC4BD4"/>
    <w:rsid w:val="00DC4EEB"/>
    <w:rsid w:val="00DC6655"/>
    <w:rsid w:val="00DC6F9F"/>
    <w:rsid w:val="00DC7180"/>
    <w:rsid w:val="00DC72B6"/>
    <w:rsid w:val="00DC75F2"/>
    <w:rsid w:val="00DD0A6B"/>
    <w:rsid w:val="00DD0B65"/>
    <w:rsid w:val="00DD0F82"/>
    <w:rsid w:val="00DD2716"/>
    <w:rsid w:val="00DD2B9D"/>
    <w:rsid w:val="00DD2DD2"/>
    <w:rsid w:val="00DD31F5"/>
    <w:rsid w:val="00DD35D3"/>
    <w:rsid w:val="00DD46F6"/>
    <w:rsid w:val="00DD5794"/>
    <w:rsid w:val="00DD5BF6"/>
    <w:rsid w:val="00DD6DCF"/>
    <w:rsid w:val="00DD6ECB"/>
    <w:rsid w:val="00DD7F6A"/>
    <w:rsid w:val="00DE0652"/>
    <w:rsid w:val="00DE1AB5"/>
    <w:rsid w:val="00DE23CD"/>
    <w:rsid w:val="00DE2EDA"/>
    <w:rsid w:val="00DE3FD4"/>
    <w:rsid w:val="00DE56D2"/>
    <w:rsid w:val="00DE6926"/>
    <w:rsid w:val="00DE6DEF"/>
    <w:rsid w:val="00DE757C"/>
    <w:rsid w:val="00DF0674"/>
    <w:rsid w:val="00DF08C0"/>
    <w:rsid w:val="00DF0A81"/>
    <w:rsid w:val="00DF0FCA"/>
    <w:rsid w:val="00DF1817"/>
    <w:rsid w:val="00DF292C"/>
    <w:rsid w:val="00DF342D"/>
    <w:rsid w:val="00DF37F2"/>
    <w:rsid w:val="00DF3FE3"/>
    <w:rsid w:val="00DF456F"/>
    <w:rsid w:val="00DF5058"/>
    <w:rsid w:val="00DF5077"/>
    <w:rsid w:val="00DF63A7"/>
    <w:rsid w:val="00E018DA"/>
    <w:rsid w:val="00E0207D"/>
    <w:rsid w:val="00E0376A"/>
    <w:rsid w:val="00E03788"/>
    <w:rsid w:val="00E048C2"/>
    <w:rsid w:val="00E04A9B"/>
    <w:rsid w:val="00E04CC2"/>
    <w:rsid w:val="00E06A6A"/>
    <w:rsid w:val="00E07229"/>
    <w:rsid w:val="00E124D4"/>
    <w:rsid w:val="00E1270D"/>
    <w:rsid w:val="00E12995"/>
    <w:rsid w:val="00E136A8"/>
    <w:rsid w:val="00E13B8F"/>
    <w:rsid w:val="00E143A0"/>
    <w:rsid w:val="00E160B7"/>
    <w:rsid w:val="00E16454"/>
    <w:rsid w:val="00E16A38"/>
    <w:rsid w:val="00E17870"/>
    <w:rsid w:val="00E2327C"/>
    <w:rsid w:val="00E2477C"/>
    <w:rsid w:val="00E24C9F"/>
    <w:rsid w:val="00E25282"/>
    <w:rsid w:val="00E253C8"/>
    <w:rsid w:val="00E26E00"/>
    <w:rsid w:val="00E27B8F"/>
    <w:rsid w:val="00E27D4B"/>
    <w:rsid w:val="00E30F04"/>
    <w:rsid w:val="00E310AA"/>
    <w:rsid w:val="00E315F3"/>
    <w:rsid w:val="00E32664"/>
    <w:rsid w:val="00E32B2B"/>
    <w:rsid w:val="00E34560"/>
    <w:rsid w:val="00E3515A"/>
    <w:rsid w:val="00E35FA3"/>
    <w:rsid w:val="00E37DE8"/>
    <w:rsid w:val="00E40702"/>
    <w:rsid w:val="00E419E9"/>
    <w:rsid w:val="00E42578"/>
    <w:rsid w:val="00E43596"/>
    <w:rsid w:val="00E43DA1"/>
    <w:rsid w:val="00E43F7B"/>
    <w:rsid w:val="00E447AF"/>
    <w:rsid w:val="00E45965"/>
    <w:rsid w:val="00E47ABD"/>
    <w:rsid w:val="00E5316A"/>
    <w:rsid w:val="00E53398"/>
    <w:rsid w:val="00E53AE2"/>
    <w:rsid w:val="00E53B83"/>
    <w:rsid w:val="00E53D12"/>
    <w:rsid w:val="00E544AB"/>
    <w:rsid w:val="00E61100"/>
    <w:rsid w:val="00E61BFC"/>
    <w:rsid w:val="00E6228D"/>
    <w:rsid w:val="00E626B5"/>
    <w:rsid w:val="00E629BB"/>
    <w:rsid w:val="00E65078"/>
    <w:rsid w:val="00E677BC"/>
    <w:rsid w:val="00E67A0E"/>
    <w:rsid w:val="00E67DC1"/>
    <w:rsid w:val="00E7129F"/>
    <w:rsid w:val="00E72F71"/>
    <w:rsid w:val="00E72F7A"/>
    <w:rsid w:val="00E77679"/>
    <w:rsid w:val="00E80521"/>
    <w:rsid w:val="00E808F2"/>
    <w:rsid w:val="00E81661"/>
    <w:rsid w:val="00E829E0"/>
    <w:rsid w:val="00E82AFE"/>
    <w:rsid w:val="00E84648"/>
    <w:rsid w:val="00E84DA8"/>
    <w:rsid w:val="00E84DF2"/>
    <w:rsid w:val="00E8568E"/>
    <w:rsid w:val="00E85DFB"/>
    <w:rsid w:val="00E86609"/>
    <w:rsid w:val="00E86725"/>
    <w:rsid w:val="00E87025"/>
    <w:rsid w:val="00E8799B"/>
    <w:rsid w:val="00E901E5"/>
    <w:rsid w:val="00E907FF"/>
    <w:rsid w:val="00E91B25"/>
    <w:rsid w:val="00E9238A"/>
    <w:rsid w:val="00E927D0"/>
    <w:rsid w:val="00E92821"/>
    <w:rsid w:val="00E93808"/>
    <w:rsid w:val="00E94250"/>
    <w:rsid w:val="00E944F9"/>
    <w:rsid w:val="00E94AD7"/>
    <w:rsid w:val="00E94ECE"/>
    <w:rsid w:val="00E9536C"/>
    <w:rsid w:val="00E96478"/>
    <w:rsid w:val="00EA1057"/>
    <w:rsid w:val="00EA12DD"/>
    <w:rsid w:val="00EA13BE"/>
    <w:rsid w:val="00EA2BFB"/>
    <w:rsid w:val="00EA2EDC"/>
    <w:rsid w:val="00EA333A"/>
    <w:rsid w:val="00EA4022"/>
    <w:rsid w:val="00EA4411"/>
    <w:rsid w:val="00EA48FF"/>
    <w:rsid w:val="00EA5162"/>
    <w:rsid w:val="00EA683C"/>
    <w:rsid w:val="00EA77A8"/>
    <w:rsid w:val="00EB1E4C"/>
    <w:rsid w:val="00EB2103"/>
    <w:rsid w:val="00EB2172"/>
    <w:rsid w:val="00EB4473"/>
    <w:rsid w:val="00EB4D67"/>
    <w:rsid w:val="00EB575D"/>
    <w:rsid w:val="00EB5A34"/>
    <w:rsid w:val="00EB5D2F"/>
    <w:rsid w:val="00EB60D4"/>
    <w:rsid w:val="00EB6262"/>
    <w:rsid w:val="00EB79F9"/>
    <w:rsid w:val="00EB7A6C"/>
    <w:rsid w:val="00EB7AAC"/>
    <w:rsid w:val="00EC03F1"/>
    <w:rsid w:val="00EC0426"/>
    <w:rsid w:val="00EC164B"/>
    <w:rsid w:val="00EC1843"/>
    <w:rsid w:val="00EC1C8B"/>
    <w:rsid w:val="00EC23A7"/>
    <w:rsid w:val="00EC2CEA"/>
    <w:rsid w:val="00EC56E6"/>
    <w:rsid w:val="00EC58D6"/>
    <w:rsid w:val="00EC7797"/>
    <w:rsid w:val="00ED1E86"/>
    <w:rsid w:val="00ED21A9"/>
    <w:rsid w:val="00ED2598"/>
    <w:rsid w:val="00ED31E4"/>
    <w:rsid w:val="00ED3703"/>
    <w:rsid w:val="00ED39F8"/>
    <w:rsid w:val="00ED5807"/>
    <w:rsid w:val="00ED72AE"/>
    <w:rsid w:val="00ED7576"/>
    <w:rsid w:val="00ED7C1A"/>
    <w:rsid w:val="00EE0A57"/>
    <w:rsid w:val="00EE2340"/>
    <w:rsid w:val="00EE236B"/>
    <w:rsid w:val="00EE242C"/>
    <w:rsid w:val="00EE257C"/>
    <w:rsid w:val="00EE356E"/>
    <w:rsid w:val="00EE3BFB"/>
    <w:rsid w:val="00EE3FA9"/>
    <w:rsid w:val="00EE46DE"/>
    <w:rsid w:val="00EE4BAE"/>
    <w:rsid w:val="00EE55A9"/>
    <w:rsid w:val="00EE5719"/>
    <w:rsid w:val="00EE6421"/>
    <w:rsid w:val="00EE70A2"/>
    <w:rsid w:val="00EF09F4"/>
    <w:rsid w:val="00EF47C0"/>
    <w:rsid w:val="00EF6185"/>
    <w:rsid w:val="00EF791C"/>
    <w:rsid w:val="00EF7BBD"/>
    <w:rsid w:val="00F0062C"/>
    <w:rsid w:val="00F01FF5"/>
    <w:rsid w:val="00F03350"/>
    <w:rsid w:val="00F04E03"/>
    <w:rsid w:val="00F0649A"/>
    <w:rsid w:val="00F07406"/>
    <w:rsid w:val="00F07ADF"/>
    <w:rsid w:val="00F07C43"/>
    <w:rsid w:val="00F109F6"/>
    <w:rsid w:val="00F10A62"/>
    <w:rsid w:val="00F12AA4"/>
    <w:rsid w:val="00F12D6D"/>
    <w:rsid w:val="00F155D7"/>
    <w:rsid w:val="00F1663C"/>
    <w:rsid w:val="00F20762"/>
    <w:rsid w:val="00F22276"/>
    <w:rsid w:val="00F23402"/>
    <w:rsid w:val="00F23994"/>
    <w:rsid w:val="00F25840"/>
    <w:rsid w:val="00F25D73"/>
    <w:rsid w:val="00F2665E"/>
    <w:rsid w:val="00F26AE0"/>
    <w:rsid w:val="00F27907"/>
    <w:rsid w:val="00F30CF1"/>
    <w:rsid w:val="00F315AC"/>
    <w:rsid w:val="00F32969"/>
    <w:rsid w:val="00F33853"/>
    <w:rsid w:val="00F3421C"/>
    <w:rsid w:val="00F34288"/>
    <w:rsid w:val="00F344AE"/>
    <w:rsid w:val="00F3456D"/>
    <w:rsid w:val="00F35109"/>
    <w:rsid w:val="00F35AC0"/>
    <w:rsid w:val="00F363BC"/>
    <w:rsid w:val="00F37572"/>
    <w:rsid w:val="00F403ED"/>
    <w:rsid w:val="00F40539"/>
    <w:rsid w:val="00F40976"/>
    <w:rsid w:val="00F42BD2"/>
    <w:rsid w:val="00F438EA"/>
    <w:rsid w:val="00F45E0A"/>
    <w:rsid w:val="00F460DD"/>
    <w:rsid w:val="00F46986"/>
    <w:rsid w:val="00F46DCF"/>
    <w:rsid w:val="00F470A6"/>
    <w:rsid w:val="00F47750"/>
    <w:rsid w:val="00F4797A"/>
    <w:rsid w:val="00F514FB"/>
    <w:rsid w:val="00F5200F"/>
    <w:rsid w:val="00F52F14"/>
    <w:rsid w:val="00F5361E"/>
    <w:rsid w:val="00F55480"/>
    <w:rsid w:val="00F561C8"/>
    <w:rsid w:val="00F56CFF"/>
    <w:rsid w:val="00F56D7F"/>
    <w:rsid w:val="00F578D3"/>
    <w:rsid w:val="00F57BE8"/>
    <w:rsid w:val="00F6057B"/>
    <w:rsid w:val="00F60635"/>
    <w:rsid w:val="00F6175A"/>
    <w:rsid w:val="00F61C7A"/>
    <w:rsid w:val="00F61C8A"/>
    <w:rsid w:val="00F61E73"/>
    <w:rsid w:val="00F627AC"/>
    <w:rsid w:val="00F62849"/>
    <w:rsid w:val="00F635A9"/>
    <w:rsid w:val="00F63D26"/>
    <w:rsid w:val="00F650D9"/>
    <w:rsid w:val="00F65561"/>
    <w:rsid w:val="00F66ADF"/>
    <w:rsid w:val="00F670BC"/>
    <w:rsid w:val="00F677BD"/>
    <w:rsid w:val="00F7251E"/>
    <w:rsid w:val="00F7397B"/>
    <w:rsid w:val="00F75E2C"/>
    <w:rsid w:val="00F76E8F"/>
    <w:rsid w:val="00F77739"/>
    <w:rsid w:val="00F8222C"/>
    <w:rsid w:val="00F83B65"/>
    <w:rsid w:val="00F83CA1"/>
    <w:rsid w:val="00F83F51"/>
    <w:rsid w:val="00F843C1"/>
    <w:rsid w:val="00F84EC1"/>
    <w:rsid w:val="00F8736D"/>
    <w:rsid w:val="00F87DB5"/>
    <w:rsid w:val="00F90B7E"/>
    <w:rsid w:val="00F91A8D"/>
    <w:rsid w:val="00F94EBA"/>
    <w:rsid w:val="00F95AE9"/>
    <w:rsid w:val="00F95FA7"/>
    <w:rsid w:val="00F96971"/>
    <w:rsid w:val="00F969C5"/>
    <w:rsid w:val="00F97883"/>
    <w:rsid w:val="00FA40A7"/>
    <w:rsid w:val="00FA4FC5"/>
    <w:rsid w:val="00FA5041"/>
    <w:rsid w:val="00FA55BB"/>
    <w:rsid w:val="00FA779B"/>
    <w:rsid w:val="00FB0E6F"/>
    <w:rsid w:val="00FB1A74"/>
    <w:rsid w:val="00FB2573"/>
    <w:rsid w:val="00FB2850"/>
    <w:rsid w:val="00FB2D6A"/>
    <w:rsid w:val="00FB3592"/>
    <w:rsid w:val="00FB3BF3"/>
    <w:rsid w:val="00FB4F54"/>
    <w:rsid w:val="00FB5727"/>
    <w:rsid w:val="00FB5BA4"/>
    <w:rsid w:val="00FB6450"/>
    <w:rsid w:val="00FB7131"/>
    <w:rsid w:val="00FB7712"/>
    <w:rsid w:val="00FB7D03"/>
    <w:rsid w:val="00FC1232"/>
    <w:rsid w:val="00FC448F"/>
    <w:rsid w:val="00FC56C1"/>
    <w:rsid w:val="00FC7024"/>
    <w:rsid w:val="00FC74EA"/>
    <w:rsid w:val="00FC75B2"/>
    <w:rsid w:val="00FD038B"/>
    <w:rsid w:val="00FD0833"/>
    <w:rsid w:val="00FD0CE6"/>
    <w:rsid w:val="00FD1537"/>
    <w:rsid w:val="00FD263C"/>
    <w:rsid w:val="00FD29C4"/>
    <w:rsid w:val="00FD414E"/>
    <w:rsid w:val="00FD41E9"/>
    <w:rsid w:val="00FD4491"/>
    <w:rsid w:val="00FD5271"/>
    <w:rsid w:val="00FD58DC"/>
    <w:rsid w:val="00FD69C6"/>
    <w:rsid w:val="00FD6C32"/>
    <w:rsid w:val="00FD7895"/>
    <w:rsid w:val="00FE0226"/>
    <w:rsid w:val="00FE0CE8"/>
    <w:rsid w:val="00FE114D"/>
    <w:rsid w:val="00FE1458"/>
    <w:rsid w:val="00FE1D44"/>
    <w:rsid w:val="00FE1D90"/>
    <w:rsid w:val="00FE307A"/>
    <w:rsid w:val="00FE3751"/>
    <w:rsid w:val="00FE3CC2"/>
    <w:rsid w:val="00FE4DC3"/>
    <w:rsid w:val="00FE64DA"/>
    <w:rsid w:val="00FF03B8"/>
    <w:rsid w:val="00FF0AA8"/>
    <w:rsid w:val="00FF2114"/>
    <w:rsid w:val="00FF2C06"/>
    <w:rsid w:val="00FF2F7A"/>
    <w:rsid w:val="00FF3A5A"/>
    <w:rsid w:val="00FF4788"/>
    <w:rsid w:val="00FF5D66"/>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1E33A41"/>
  <w15:docId w15:val="{87ADF47D-925E-43C2-A2A1-E52A90838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420"/>
  </w:style>
  <w:style w:type="paragraph" w:styleId="Heading1">
    <w:name w:val="heading 1"/>
    <w:basedOn w:val="Normal"/>
    <w:next w:val="Normal"/>
    <w:link w:val="Heading1Char"/>
    <w:uiPriority w:val="1"/>
    <w:qFormat/>
    <w:rsid w:val="00363D82"/>
    <w:pPr>
      <w:widowControl w:val="0"/>
      <w:autoSpaceDE w:val="0"/>
      <w:autoSpaceDN w:val="0"/>
      <w:adjustRightInd w:val="0"/>
      <w:spacing w:after="0" w:line="240" w:lineRule="auto"/>
      <w:ind w:left="195"/>
      <w:outlineLvl w:val="0"/>
    </w:pPr>
    <w:rPr>
      <w:rFonts w:ascii="Times New Roman" w:eastAsiaTheme="minorEastAsia" w:hAnsi="Times New Roman" w:cs="Times New Roman"/>
      <w:b/>
      <w:bCs/>
    </w:rPr>
  </w:style>
  <w:style w:type="paragraph" w:styleId="Heading2">
    <w:name w:val="heading 2"/>
    <w:basedOn w:val="Normal"/>
    <w:next w:val="Normal"/>
    <w:link w:val="Heading2Char"/>
    <w:uiPriority w:val="9"/>
    <w:unhideWhenUsed/>
    <w:qFormat/>
    <w:rsid w:val="00291E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54C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32131"/>
    <w:pPr>
      <w:ind w:left="720"/>
      <w:contextualSpacing/>
    </w:pPr>
  </w:style>
  <w:style w:type="character" w:styleId="CommentReference">
    <w:name w:val="annotation reference"/>
    <w:basedOn w:val="DefaultParagraphFont"/>
    <w:uiPriority w:val="99"/>
    <w:semiHidden/>
    <w:unhideWhenUsed/>
    <w:rsid w:val="005B5E50"/>
    <w:rPr>
      <w:sz w:val="16"/>
      <w:szCs w:val="16"/>
    </w:rPr>
  </w:style>
  <w:style w:type="paragraph" w:styleId="CommentText">
    <w:name w:val="annotation text"/>
    <w:basedOn w:val="Normal"/>
    <w:link w:val="CommentTextChar"/>
    <w:uiPriority w:val="99"/>
    <w:unhideWhenUsed/>
    <w:rsid w:val="005B5E50"/>
    <w:pPr>
      <w:spacing w:line="240" w:lineRule="auto"/>
    </w:pPr>
    <w:rPr>
      <w:sz w:val="20"/>
      <w:szCs w:val="20"/>
    </w:rPr>
  </w:style>
  <w:style w:type="character" w:customStyle="1" w:styleId="CommentTextChar">
    <w:name w:val="Comment Text Char"/>
    <w:basedOn w:val="DefaultParagraphFont"/>
    <w:link w:val="CommentText"/>
    <w:uiPriority w:val="99"/>
    <w:rsid w:val="005B5E50"/>
    <w:rPr>
      <w:sz w:val="20"/>
      <w:szCs w:val="20"/>
    </w:rPr>
  </w:style>
  <w:style w:type="paragraph" w:styleId="CommentSubject">
    <w:name w:val="annotation subject"/>
    <w:basedOn w:val="CommentText"/>
    <w:next w:val="CommentText"/>
    <w:link w:val="CommentSubjectChar"/>
    <w:uiPriority w:val="99"/>
    <w:semiHidden/>
    <w:unhideWhenUsed/>
    <w:rsid w:val="005B5E50"/>
    <w:rPr>
      <w:b/>
      <w:bCs/>
    </w:rPr>
  </w:style>
  <w:style w:type="character" w:customStyle="1" w:styleId="CommentSubjectChar">
    <w:name w:val="Comment Subject Char"/>
    <w:basedOn w:val="CommentTextChar"/>
    <w:link w:val="CommentSubject"/>
    <w:uiPriority w:val="99"/>
    <w:semiHidden/>
    <w:rsid w:val="005B5E50"/>
    <w:rPr>
      <w:b/>
      <w:bCs/>
      <w:sz w:val="20"/>
      <w:szCs w:val="20"/>
    </w:rPr>
  </w:style>
  <w:style w:type="paragraph" w:styleId="BalloonText">
    <w:name w:val="Balloon Text"/>
    <w:basedOn w:val="Normal"/>
    <w:link w:val="BalloonTextChar"/>
    <w:uiPriority w:val="99"/>
    <w:semiHidden/>
    <w:unhideWhenUsed/>
    <w:rsid w:val="005B5E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5E50"/>
    <w:rPr>
      <w:rFonts w:ascii="Segoe UI" w:hAnsi="Segoe UI" w:cs="Segoe UI"/>
      <w:sz w:val="18"/>
      <w:szCs w:val="18"/>
    </w:rPr>
  </w:style>
  <w:style w:type="table" w:styleId="TableGrid">
    <w:name w:val="Table Grid"/>
    <w:basedOn w:val="TableNormal"/>
    <w:uiPriority w:val="39"/>
    <w:rsid w:val="00B73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24DD1"/>
    <w:rPr>
      <w:color w:val="0563C1" w:themeColor="hyperlink"/>
      <w:u w:val="single"/>
    </w:rPr>
  </w:style>
  <w:style w:type="paragraph" w:styleId="Header">
    <w:name w:val="header"/>
    <w:basedOn w:val="Normal"/>
    <w:link w:val="HeaderChar"/>
    <w:uiPriority w:val="99"/>
    <w:unhideWhenUsed/>
    <w:rsid w:val="002C36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69A"/>
  </w:style>
  <w:style w:type="paragraph" w:styleId="Footer">
    <w:name w:val="footer"/>
    <w:basedOn w:val="Normal"/>
    <w:link w:val="FooterChar"/>
    <w:uiPriority w:val="99"/>
    <w:unhideWhenUsed/>
    <w:rsid w:val="002C36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69A"/>
  </w:style>
  <w:style w:type="paragraph" w:styleId="Revision">
    <w:name w:val="Revision"/>
    <w:hidden/>
    <w:uiPriority w:val="99"/>
    <w:semiHidden/>
    <w:rsid w:val="001C6EE5"/>
    <w:pPr>
      <w:spacing w:after="0" w:line="240" w:lineRule="auto"/>
    </w:pPr>
  </w:style>
  <w:style w:type="paragraph" w:styleId="NormalWeb">
    <w:name w:val="Normal (Web)"/>
    <w:basedOn w:val="Normal"/>
    <w:uiPriority w:val="99"/>
    <w:unhideWhenUsed/>
    <w:rsid w:val="00803DD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aliases w:val="ft"/>
    <w:basedOn w:val="Normal"/>
    <w:link w:val="FootnoteTextChar"/>
    <w:uiPriority w:val="99"/>
    <w:unhideWhenUsed/>
    <w:rsid w:val="000B1556"/>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0B1556"/>
    <w:rPr>
      <w:sz w:val="20"/>
      <w:szCs w:val="20"/>
    </w:rPr>
  </w:style>
  <w:style w:type="character" w:styleId="FootnoteReference">
    <w:name w:val="footnote reference"/>
    <w:aliases w:val="fr"/>
    <w:basedOn w:val="DefaultParagraphFont"/>
    <w:uiPriority w:val="99"/>
    <w:unhideWhenUsed/>
    <w:rsid w:val="000B1556"/>
    <w:rPr>
      <w:vertAlign w:val="superscript"/>
    </w:rPr>
  </w:style>
  <w:style w:type="character" w:styleId="FollowedHyperlink">
    <w:name w:val="FollowedHyperlink"/>
    <w:basedOn w:val="DefaultParagraphFont"/>
    <w:uiPriority w:val="99"/>
    <w:semiHidden/>
    <w:unhideWhenUsed/>
    <w:rsid w:val="00D71513"/>
    <w:rPr>
      <w:color w:val="954F72" w:themeColor="followedHyperlink"/>
      <w:u w:val="single"/>
    </w:rPr>
  </w:style>
  <w:style w:type="character" w:customStyle="1" w:styleId="Heading1Char">
    <w:name w:val="Heading 1 Char"/>
    <w:basedOn w:val="DefaultParagraphFont"/>
    <w:link w:val="Heading1"/>
    <w:uiPriority w:val="1"/>
    <w:rsid w:val="00363D82"/>
    <w:rPr>
      <w:rFonts w:ascii="Times New Roman" w:eastAsiaTheme="minorEastAsia" w:hAnsi="Times New Roman" w:cs="Times New Roman"/>
      <w:b/>
      <w:bCs/>
    </w:rPr>
  </w:style>
  <w:style w:type="paragraph" w:styleId="BodyText">
    <w:name w:val="Body Text"/>
    <w:basedOn w:val="Normal"/>
    <w:link w:val="BodyTextChar"/>
    <w:uiPriority w:val="1"/>
    <w:qFormat/>
    <w:rsid w:val="00624E9C"/>
    <w:pPr>
      <w:widowControl w:val="0"/>
      <w:numPr>
        <w:numId w:val="1"/>
      </w:numPr>
      <w:autoSpaceDE w:val="0"/>
      <w:autoSpaceDN w:val="0"/>
      <w:spacing w:after="0" w:line="252" w:lineRule="auto"/>
      <w:ind w:left="360" w:right="169"/>
      <w:jc w:val="both"/>
    </w:pPr>
    <w:rPr>
      <w:rFonts w:ascii="Times New Roman" w:eastAsia="Times New Roman" w:hAnsi="Times New Roman" w:cs="Times New Roman"/>
      <w:lang w:val="en-GB" w:eastAsia="en-GB" w:bidi="en-GB"/>
    </w:rPr>
  </w:style>
  <w:style w:type="character" w:customStyle="1" w:styleId="BodyTextChar">
    <w:name w:val="Body Text Char"/>
    <w:basedOn w:val="DefaultParagraphFont"/>
    <w:link w:val="BodyText"/>
    <w:uiPriority w:val="1"/>
    <w:rsid w:val="00624E9C"/>
    <w:rPr>
      <w:rFonts w:ascii="Times New Roman" w:eastAsia="Times New Roman" w:hAnsi="Times New Roman" w:cs="Times New Roman"/>
      <w:lang w:val="en-GB" w:eastAsia="en-GB" w:bidi="en-GB"/>
    </w:rPr>
  </w:style>
  <w:style w:type="paragraph" w:customStyle="1" w:styleId="TableParagraph">
    <w:name w:val="Table Paragraph"/>
    <w:basedOn w:val="Normal"/>
    <w:uiPriority w:val="1"/>
    <w:qFormat/>
    <w:rsid w:val="00C35FB2"/>
    <w:pPr>
      <w:widowControl w:val="0"/>
      <w:autoSpaceDE w:val="0"/>
      <w:autoSpaceDN w:val="0"/>
      <w:adjustRightInd w:val="0"/>
      <w:spacing w:before="62" w:after="0" w:line="240" w:lineRule="auto"/>
    </w:pPr>
    <w:rPr>
      <w:rFonts w:ascii="Times New Roman" w:eastAsiaTheme="minorEastAsia" w:hAnsi="Times New Roman" w:cs="Times New Roman"/>
      <w:sz w:val="24"/>
      <w:szCs w:val="24"/>
    </w:rPr>
  </w:style>
  <w:style w:type="paragraph" w:customStyle="1" w:styleId="Resolutions">
    <w:name w:val="Resolutions"/>
    <w:uiPriority w:val="99"/>
    <w:rsid w:val="009B7DAA"/>
    <w:pPr>
      <w:spacing w:after="0" w:line="240" w:lineRule="auto"/>
      <w:jc w:val="center"/>
    </w:pPr>
    <w:rPr>
      <w:rFonts w:ascii="Times New Roman" w:eastAsia="Times New Roman" w:hAnsi="Times New Roman" w:cs="Times New Roman"/>
      <w:b/>
      <w:smallCaps/>
      <w:noProof/>
      <w:sz w:val="26"/>
      <w:szCs w:val="24"/>
      <w:lang w:val="en-AU"/>
    </w:rPr>
  </w:style>
  <w:style w:type="numbering" w:customStyle="1" w:styleId="NoList1">
    <w:name w:val="No List1"/>
    <w:next w:val="NoList"/>
    <w:uiPriority w:val="99"/>
    <w:semiHidden/>
    <w:unhideWhenUsed/>
    <w:rsid w:val="009B7DAA"/>
  </w:style>
  <w:style w:type="paragraph" w:customStyle="1" w:styleId="footnotedescription">
    <w:name w:val="footnote description"/>
    <w:next w:val="Normal"/>
    <w:link w:val="footnotedescriptionChar"/>
    <w:hidden/>
    <w:rsid w:val="001D1364"/>
    <w:pPr>
      <w:spacing w:after="31" w:line="254" w:lineRule="auto"/>
      <w:jc w:val="both"/>
    </w:pPr>
    <w:rPr>
      <w:rFonts w:ascii="Times New Roman" w:eastAsia="Times New Roman" w:hAnsi="Times New Roman" w:cs="Times New Roman"/>
      <w:color w:val="000000"/>
      <w:sz w:val="20"/>
      <w:lang w:val="en-GB" w:eastAsia="en-GB"/>
    </w:rPr>
  </w:style>
  <w:style w:type="character" w:customStyle="1" w:styleId="footnotedescriptionChar">
    <w:name w:val="footnote description Char"/>
    <w:link w:val="footnotedescription"/>
    <w:rsid w:val="001D1364"/>
    <w:rPr>
      <w:rFonts w:ascii="Times New Roman" w:eastAsia="Times New Roman" w:hAnsi="Times New Roman" w:cs="Times New Roman"/>
      <w:color w:val="000000"/>
      <w:sz w:val="20"/>
      <w:lang w:val="en-GB" w:eastAsia="en-GB"/>
    </w:rPr>
  </w:style>
  <w:style w:type="character" w:customStyle="1" w:styleId="footnotemark">
    <w:name w:val="footnote mark"/>
    <w:hidden/>
    <w:rsid w:val="001D1364"/>
    <w:rPr>
      <w:rFonts w:ascii="Times New Roman" w:eastAsia="Times New Roman" w:hAnsi="Times New Roman" w:cs="Times New Roman"/>
      <w:color w:val="000000"/>
      <w:sz w:val="20"/>
      <w:vertAlign w:val="superscript"/>
    </w:rPr>
  </w:style>
  <w:style w:type="paragraph" w:customStyle="1" w:styleId="En-tte1">
    <w:name w:val="En-tête #1"/>
    <w:basedOn w:val="Normal"/>
    <w:link w:val="En-tte10"/>
    <w:uiPriority w:val="99"/>
    <w:rsid w:val="00727351"/>
    <w:pPr>
      <w:widowControl w:val="0"/>
      <w:shd w:val="clear" w:color="auto" w:fill="FFFFFF"/>
      <w:spacing w:after="180" w:line="240" w:lineRule="atLeast"/>
      <w:jc w:val="center"/>
      <w:outlineLvl w:val="0"/>
    </w:pPr>
    <w:rPr>
      <w:rFonts w:ascii="Arial" w:eastAsia="Times New Roman" w:hAnsi="Arial" w:cs="Arial"/>
      <w:b/>
      <w:bCs/>
      <w:sz w:val="26"/>
      <w:szCs w:val="26"/>
      <w:lang w:eastAsia="en-GB"/>
    </w:rPr>
  </w:style>
  <w:style w:type="character" w:customStyle="1" w:styleId="En-tte10">
    <w:name w:val="En-tête #1_"/>
    <w:link w:val="En-tte1"/>
    <w:uiPriority w:val="99"/>
    <w:locked/>
    <w:rsid w:val="00727351"/>
    <w:rPr>
      <w:rFonts w:ascii="Arial" w:eastAsia="Times New Roman" w:hAnsi="Arial" w:cs="Arial"/>
      <w:b/>
      <w:bCs/>
      <w:sz w:val="26"/>
      <w:szCs w:val="26"/>
      <w:shd w:val="clear" w:color="auto" w:fill="FFFFFF"/>
      <w:lang w:eastAsia="en-GB"/>
    </w:rPr>
  </w:style>
  <w:style w:type="character" w:customStyle="1" w:styleId="Heading3">
    <w:name w:val="Heading #3_"/>
    <w:basedOn w:val="DefaultParagraphFont"/>
    <w:link w:val="Heading30"/>
    <w:rsid w:val="008C38D6"/>
    <w:rPr>
      <w:b/>
      <w:bCs/>
      <w:shd w:val="clear" w:color="auto" w:fill="FFFFFF"/>
    </w:rPr>
  </w:style>
  <w:style w:type="character" w:customStyle="1" w:styleId="Bodytext2">
    <w:name w:val="Body text (2)_"/>
    <w:basedOn w:val="DefaultParagraphFont"/>
    <w:link w:val="Bodytext20"/>
    <w:rsid w:val="008C38D6"/>
    <w:rPr>
      <w:shd w:val="clear" w:color="auto" w:fill="FFFFFF"/>
    </w:rPr>
  </w:style>
  <w:style w:type="paragraph" w:customStyle="1" w:styleId="Heading30">
    <w:name w:val="Heading #3"/>
    <w:basedOn w:val="Normal"/>
    <w:link w:val="Heading3"/>
    <w:rsid w:val="008C38D6"/>
    <w:pPr>
      <w:widowControl w:val="0"/>
      <w:shd w:val="clear" w:color="auto" w:fill="FFFFFF"/>
      <w:spacing w:before="480" w:after="240" w:line="244" w:lineRule="exact"/>
      <w:jc w:val="both"/>
      <w:outlineLvl w:val="2"/>
    </w:pPr>
    <w:rPr>
      <w:b/>
      <w:bCs/>
    </w:rPr>
  </w:style>
  <w:style w:type="paragraph" w:customStyle="1" w:styleId="Bodytext20">
    <w:name w:val="Body text (2)"/>
    <w:basedOn w:val="Normal"/>
    <w:link w:val="Bodytext2"/>
    <w:rsid w:val="008C38D6"/>
    <w:pPr>
      <w:widowControl w:val="0"/>
      <w:shd w:val="clear" w:color="auto" w:fill="FFFFFF"/>
      <w:spacing w:before="240" w:after="100" w:line="253" w:lineRule="exact"/>
      <w:jc w:val="both"/>
    </w:pPr>
  </w:style>
  <w:style w:type="character" w:customStyle="1" w:styleId="Heading2Char">
    <w:name w:val="Heading 2 Char"/>
    <w:basedOn w:val="DefaultParagraphFont"/>
    <w:link w:val="Heading2"/>
    <w:uiPriority w:val="9"/>
    <w:semiHidden/>
    <w:rsid w:val="00291EAC"/>
    <w:rPr>
      <w:rFonts w:asciiTheme="majorHAnsi" w:eastAsiaTheme="majorEastAsia" w:hAnsiTheme="majorHAnsi" w:cstheme="majorBidi"/>
      <w:color w:val="2E74B5" w:themeColor="accent1" w:themeShade="BF"/>
      <w:sz w:val="26"/>
      <w:szCs w:val="26"/>
    </w:rPr>
  </w:style>
  <w:style w:type="table" w:customStyle="1" w:styleId="TableGrid1">
    <w:name w:val="Table Grid1"/>
    <w:basedOn w:val="TableNormal"/>
    <w:next w:val="TableGrid"/>
    <w:uiPriority w:val="39"/>
    <w:rsid w:val="00362B0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228512">
      <w:bodyDiv w:val="1"/>
      <w:marLeft w:val="0"/>
      <w:marRight w:val="0"/>
      <w:marTop w:val="0"/>
      <w:marBottom w:val="0"/>
      <w:divBdr>
        <w:top w:val="none" w:sz="0" w:space="0" w:color="auto"/>
        <w:left w:val="none" w:sz="0" w:space="0" w:color="auto"/>
        <w:bottom w:val="none" w:sz="0" w:space="0" w:color="auto"/>
        <w:right w:val="none" w:sz="0" w:space="0" w:color="auto"/>
      </w:divBdr>
    </w:div>
    <w:div w:id="690647699">
      <w:bodyDiv w:val="1"/>
      <w:marLeft w:val="0"/>
      <w:marRight w:val="0"/>
      <w:marTop w:val="0"/>
      <w:marBottom w:val="0"/>
      <w:divBdr>
        <w:top w:val="none" w:sz="0" w:space="0" w:color="auto"/>
        <w:left w:val="none" w:sz="0" w:space="0" w:color="auto"/>
        <w:bottom w:val="none" w:sz="0" w:space="0" w:color="auto"/>
        <w:right w:val="none" w:sz="0" w:space="0" w:color="auto"/>
      </w:divBdr>
    </w:div>
    <w:div w:id="809056914">
      <w:bodyDiv w:val="1"/>
      <w:marLeft w:val="0"/>
      <w:marRight w:val="0"/>
      <w:marTop w:val="0"/>
      <w:marBottom w:val="0"/>
      <w:divBdr>
        <w:top w:val="none" w:sz="0" w:space="0" w:color="auto"/>
        <w:left w:val="none" w:sz="0" w:space="0" w:color="auto"/>
        <w:bottom w:val="none" w:sz="0" w:space="0" w:color="auto"/>
        <w:right w:val="none" w:sz="0" w:space="0" w:color="auto"/>
      </w:divBdr>
    </w:div>
    <w:div w:id="1139374478">
      <w:bodyDiv w:val="1"/>
      <w:marLeft w:val="0"/>
      <w:marRight w:val="0"/>
      <w:marTop w:val="0"/>
      <w:marBottom w:val="0"/>
      <w:divBdr>
        <w:top w:val="none" w:sz="0" w:space="0" w:color="auto"/>
        <w:left w:val="none" w:sz="0" w:space="0" w:color="auto"/>
        <w:bottom w:val="none" w:sz="0" w:space="0" w:color="auto"/>
        <w:right w:val="none" w:sz="0" w:space="0" w:color="auto"/>
      </w:divBdr>
    </w:div>
    <w:div w:id="1503156982">
      <w:bodyDiv w:val="1"/>
      <w:marLeft w:val="0"/>
      <w:marRight w:val="0"/>
      <w:marTop w:val="0"/>
      <w:marBottom w:val="0"/>
      <w:divBdr>
        <w:top w:val="none" w:sz="0" w:space="0" w:color="auto"/>
        <w:left w:val="none" w:sz="0" w:space="0" w:color="auto"/>
        <w:bottom w:val="none" w:sz="0" w:space="0" w:color="auto"/>
        <w:right w:val="none" w:sz="0" w:space="0" w:color="auto"/>
      </w:divBdr>
    </w:div>
    <w:div w:id="1530797684">
      <w:bodyDiv w:val="1"/>
      <w:marLeft w:val="0"/>
      <w:marRight w:val="0"/>
      <w:marTop w:val="0"/>
      <w:marBottom w:val="0"/>
      <w:divBdr>
        <w:top w:val="none" w:sz="0" w:space="0" w:color="auto"/>
        <w:left w:val="none" w:sz="0" w:space="0" w:color="auto"/>
        <w:bottom w:val="none" w:sz="0" w:space="0" w:color="auto"/>
        <w:right w:val="none" w:sz="0" w:space="0" w:color="auto"/>
      </w:divBdr>
    </w:div>
    <w:div w:id="208124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B5B23BB235034599A9F468DEC9F333" ma:contentTypeVersion="13" ma:contentTypeDescription="Create a new document." ma:contentTypeScope="" ma:versionID="d206a4b975cfa3c8fea0c0aab3605797">
  <xsd:schema xmlns:xsd="http://www.w3.org/2001/XMLSchema" xmlns:xs="http://www.w3.org/2001/XMLSchema" xmlns:p="http://schemas.microsoft.com/office/2006/metadata/properties" xmlns:ns2="df1d7714-85b4-4ee6-b32b-cada055d661b" xmlns:ns3="1eff168a-76a0-4a78-9a90-c63606167bca" targetNamespace="http://schemas.microsoft.com/office/2006/metadata/properties" ma:root="true" ma:fieldsID="73d60845cf0da7e45cbe2f44693915e4" ns2:_="" ns3:_="">
    <xsd:import namespace="df1d7714-85b4-4ee6-b32b-cada055d661b"/>
    <xsd:import namespace="1eff168a-76a0-4a78-9a90-c63606167b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MediaServiceBillingMetadata"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d7714-85b4-4ee6-b32b-cada055d66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ff168a-76a0-4a78-9a90-c63606167bc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39a1541-3178-4ff4-b9b2-fe39e5c5e01c}" ma:internalName="TaxCatchAll" ma:showField="CatchAllData" ma:web="1eff168a-76a0-4a78-9a90-c63606167b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1d7714-85b4-4ee6-b32b-cada055d661b">
      <Terms xmlns="http://schemas.microsoft.com/office/infopath/2007/PartnerControls"/>
    </lcf76f155ced4ddcb4097134ff3c332f>
    <TaxCatchAll xmlns="1eff168a-76a0-4a78-9a90-c63606167bc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28A83-C67B-4616-8C57-7BDE2FFFE4A6}">
  <ds:schemaRefs>
    <ds:schemaRef ds:uri="http://schemas.microsoft.com/sharepoint/v3/contenttype/forms"/>
  </ds:schemaRefs>
</ds:datastoreItem>
</file>

<file path=customXml/itemProps2.xml><?xml version="1.0" encoding="utf-8"?>
<ds:datastoreItem xmlns:ds="http://schemas.openxmlformats.org/officeDocument/2006/customXml" ds:itemID="{9BFED06E-F354-459B-A101-CD64B099A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1d7714-85b4-4ee6-b32b-cada055d661b"/>
    <ds:schemaRef ds:uri="1eff168a-76a0-4a78-9a90-c63606167b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2E862E-6E7E-440C-AA83-0463120B73D7}">
  <ds:schemaRefs>
    <ds:schemaRef ds:uri="http://schemas.microsoft.com/office/2006/metadata/properties"/>
    <ds:schemaRef ds:uri="http://schemas.microsoft.com/office/infopath/2007/PartnerControls"/>
    <ds:schemaRef ds:uri="df1d7714-85b4-4ee6-b32b-cada055d661b"/>
    <ds:schemaRef ds:uri="1eff168a-76a0-4a78-9a90-c63606167bca"/>
  </ds:schemaRefs>
</ds:datastoreItem>
</file>

<file path=customXml/itemProps4.xml><?xml version="1.0" encoding="utf-8"?>
<ds:datastoreItem xmlns:ds="http://schemas.openxmlformats.org/officeDocument/2006/customXml" ds:itemID="{9BD1D09A-465E-48D0-8F8E-83EF4C96D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1388</Words>
  <Characters>7957</Characters>
  <Application>Microsoft Office Word</Application>
  <DocSecurity>0</DocSecurity>
  <Lines>130</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G16</Manager>
  <Company>G16</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Qayiso Mketsu</dc:creator>
  <cp:lastModifiedBy>SECRETARIAT (FG)</cp:lastModifiedBy>
  <cp:revision>24</cp:revision>
  <cp:lastPrinted>2023-04-08T10:36:00Z</cp:lastPrinted>
  <dcterms:created xsi:type="dcterms:W3CDTF">2025-04-13T11:19:00Z</dcterms:created>
  <dcterms:modified xsi:type="dcterms:W3CDTF">2026-02-14T04:04:00Z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0x010100B5B5B23BB235034599A9F468DEC9F333</vt:lpwstr>
  </property>
  <property fmtid="{D5CDD505-2E9C-101B-9397-08002B2CF9AE}" pid="3" name="docLang">
    <vt:lpwstr>en</vt:lpwstr>
  </property>
  <property fmtid="{D5CDD505-2E9C-101B-9397-08002B2CF9AE}" pid="4" name="MediaServiceImageTags">
    <vt:lpwstr/>
  </property>
</Properties>
</file>